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972621">
            <w:pPr>
              <w:pStyle w:val="Header"/>
              <w:spacing w:before="120" w:after="120"/>
            </w:pPr>
            <w:r>
              <w:t>P</w:t>
            </w:r>
            <w:r w:rsidR="00C76A2C">
              <w:t>G</w:t>
            </w:r>
            <w:r w:rsidR="00067FE2">
              <w:t>RR Number</w:t>
            </w:r>
          </w:p>
        </w:tc>
        <w:tc>
          <w:tcPr>
            <w:tcW w:w="1260" w:type="dxa"/>
            <w:tcBorders>
              <w:bottom w:val="single" w:sz="4" w:space="0" w:color="auto"/>
            </w:tcBorders>
            <w:vAlign w:val="center"/>
          </w:tcPr>
          <w:p w14:paraId="245B2346" w14:textId="0EA1012E" w:rsidR="00067FE2" w:rsidRDefault="00DB059F" w:rsidP="00431939">
            <w:pPr>
              <w:pStyle w:val="Header"/>
              <w:spacing w:before="120" w:after="120"/>
              <w:jc w:val="center"/>
            </w:pPr>
            <w:hyperlink r:id="rId8" w:history="1">
              <w:r w:rsidRPr="00291E58">
                <w:rPr>
                  <w:rStyle w:val="Hyperlink"/>
                </w:rPr>
                <w:t>143</w:t>
              </w:r>
            </w:hyperlink>
          </w:p>
        </w:tc>
        <w:tc>
          <w:tcPr>
            <w:tcW w:w="1170" w:type="dxa"/>
            <w:tcBorders>
              <w:bottom w:val="single" w:sz="4" w:space="0" w:color="auto"/>
            </w:tcBorders>
            <w:shd w:val="clear" w:color="auto" w:fill="FFFFFF"/>
            <w:vAlign w:val="center"/>
          </w:tcPr>
          <w:p w14:paraId="576507D3" w14:textId="77777777" w:rsidR="00067FE2" w:rsidRDefault="005E1113" w:rsidP="00972621">
            <w:pPr>
              <w:pStyle w:val="Header"/>
              <w:spacing w:before="120" w:after="120"/>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14D47CCD" w:rsidR="00067FE2" w:rsidRDefault="00014FEA" w:rsidP="00972621">
            <w:pPr>
              <w:pStyle w:val="Header"/>
              <w:spacing w:before="120" w:after="120"/>
            </w:pPr>
            <w:r w:rsidRPr="00014FEA">
              <w:t xml:space="preserve">Steady State Planning Schedule </w:t>
            </w:r>
            <w:r w:rsidR="00ED2347">
              <w:t>Posting Location Update</w:t>
            </w:r>
          </w:p>
        </w:tc>
      </w:tr>
      <w:tr w:rsidR="00067FE2" w:rsidRPr="00E01925" w14:paraId="61F073EE" w14:textId="77777777" w:rsidTr="00BC2D06">
        <w:trPr>
          <w:trHeight w:val="518"/>
        </w:trPr>
        <w:tc>
          <w:tcPr>
            <w:tcW w:w="2880" w:type="dxa"/>
            <w:gridSpan w:val="2"/>
            <w:shd w:val="clear" w:color="auto" w:fill="FFFFFF"/>
            <w:vAlign w:val="center"/>
          </w:tcPr>
          <w:p w14:paraId="61887982" w14:textId="77777777" w:rsidR="00067FE2" w:rsidRPr="00E01925" w:rsidRDefault="00067FE2" w:rsidP="00972621">
            <w:pPr>
              <w:pStyle w:val="Header"/>
              <w:spacing w:before="120" w:after="120"/>
              <w:rPr>
                <w:bCs w:val="0"/>
              </w:rPr>
            </w:pPr>
            <w:r w:rsidRPr="00E01925">
              <w:rPr>
                <w:bCs w:val="0"/>
              </w:rPr>
              <w:t>Date Posted</w:t>
            </w:r>
          </w:p>
        </w:tc>
        <w:tc>
          <w:tcPr>
            <w:tcW w:w="7560" w:type="dxa"/>
            <w:gridSpan w:val="2"/>
            <w:vAlign w:val="center"/>
          </w:tcPr>
          <w:p w14:paraId="4BAA5E4C" w14:textId="4B93B9BA" w:rsidR="00067FE2" w:rsidRPr="00E01925" w:rsidRDefault="0036280E" w:rsidP="00972621">
            <w:pPr>
              <w:pStyle w:val="NormalArial"/>
              <w:spacing w:before="120" w:after="120"/>
            </w:pPr>
            <w:r>
              <w:t>February</w:t>
            </w:r>
            <w:r w:rsidR="00972621">
              <w:t xml:space="preserve"> </w:t>
            </w:r>
            <w:r w:rsidR="00DB059F">
              <w:t>17</w:t>
            </w:r>
            <w:r w:rsidR="00972621">
              <w:t>, 2026</w:t>
            </w:r>
          </w:p>
        </w:tc>
      </w:tr>
      <w:tr w:rsidR="00067FE2" w14:paraId="3EEEF17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09C67FF" w14:textId="77777777" w:rsidR="00067FE2" w:rsidRDefault="00067FE2" w:rsidP="00F44236">
            <w:pPr>
              <w:pStyle w:val="NormalArial"/>
            </w:pPr>
          </w:p>
        </w:tc>
        <w:tc>
          <w:tcPr>
            <w:tcW w:w="7560" w:type="dxa"/>
            <w:gridSpan w:val="2"/>
            <w:tcBorders>
              <w:top w:val="nil"/>
              <w:left w:val="nil"/>
              <w:bottom w:val="nil"/>
              <w:right w:val="nil"/>
            </w:tcBorders>
            <w:vAlign w:val="center"/>
          </w:tcPr>
          <w:p w14:paraId="6B4E891C" w14:textId="77777777" w:rsidR="00067FE2" w:rsidRDefault="00067FE2" w:rsidP="00F44236">
            <w:pPr>
              <w:pStyle w:val="NormalArial"/>
            </w:pPr>
          </w:p>
        </w:tc>
      </w:tr>
      <w:tr w:rsidR="009D17F0"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77777777" w:rsidR="009D17F0" w:rsidRDefault="009D17F0" w:rsidP="00972621">
            <w:pPr>
              <w:pStyle w:val="Header"/>
              <w:spacing w:before="120" w:after="120"/>
            </w:pPr>
            <w:r>
              <w:t xml:space="preserve">Requested Resolution </w:t>
            </w:r>
          </w:p>
        </w:tc>
        <w:tc>
          <w:tcPr>
            <w:tcW w:w="7560" w:type="dxa"/>
            <w:gridSpan w:val="2"/>
            <w:tcBorders>
              <w:top w:val="single" w:sz="4" w:space="0" w:color="auto"/>
            </w:tcBorders>
            <w:vAlign w:val="center"/>
          </w:tcPr>
          <w:p w14:paraId="14FBF9E4" w14:textId="0A5D4AE8" w:rsidR="009D17F0" w:rsidRPr="00FB509B" w:rsidRDefault="0066370F" w:rsidP="00972621">
            <w:pPr>
              <w:pStyle w:val="NormalArial"/>
              <w:spacing w:before="120" w:after="120"/>
            </w:pPr>
            <w:r w:rsidRPr="00FB509B">
              <w:t>Normal</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972621">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0E64C33F" w14:textId="4048F313" w:rsidR="009D17F0" w:rsidRDefault="00014FEA" w:rsidP="00464F19">
            <w:pPr>
              <w:pStyle w:val="NormalArial"/>
              <w:spacing w:before="120"/>
            </w:pPr>
            <w:r>
              <w:t>6.1</w:t>
            </w:r>
            <w:r w:rsidR="00972621">
              <w:t>,</w:t>
            </w:r>
            <w:r>
              <w:t xml:space="preserve"> Steady-State Model Development</w:t>
            </w:r>
          </w:p>
          <w:p w14:paraId="267FA70E" w14:textId="33CDEB50" w:rsidR="00014FEA" w:rsidRPr="00FB509B" w:rsidRDefault="00014FEA" w:rsidP="00464F19">
            <w:pPr>
              <w:pStyle w:val="NormalArial"/>
              <w:spacing w:after="120"/>
            </w:pPr>
            <w:r>
              <w:t>6.7</w:t>
            </w:r>
            <w:r w:rsidR="00972621">
              <w:t>,</w:t>
            </w:r>
            <w:r>
              <w:t xml:space="preserve"> Data Dictionary</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97262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010A3787" w:rsidR="00C9766A" w:rsidRPr="00FB509B" w:rsidRDefault="00014FEA" w:rsidP="00972621">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972621">
            <w:pPr>
              <w:pStyle w:val="Header"/>
              <w:spacing w:before="120" w:after="120"/>
            </w:pPr>
            <w:r>
              <w:t>Revision Description</w:t>
            </w:r>
          </w:p>
        </w:tc>
        <w:tc>
          <w:tcPr>
            <w:tcW w:w="7560" w:type="dxa"/>
            <w:gridSpan w:val="2"/>
            <w:tcBorders>
              <w:bottom w:val="single" w:sz="4" w:space="0" w:color="auto"/>
            </w:tcBorders>
            <w:vAlign w:val="center"/>
          </w:tcPr>
          <w:p w14:paraId="2E04A7C2" w14:textId="7ED31DD5" w:rsidR="009D17F0" w:rsidRPr="00FB509B" w:rsidRDefault="00014FEA" w:rsidP="00972621">
            <w:pPr>
              <w:pStyle w:val="NormalArial"/>
              <w:spacing w:before="120" w:after="120"/>
            </w:pPr>
            <w:r>
              <w:t xml:space="preserve">This Planning Guide Revision Request </w:t>
            </w:r>
            <w:r w:rsidR="00972621">
              <w:t xml:space="preserve">(PGRR) </w:t>
            </w:r>
            <w:r>
              <w:t xml:space="preserve">moves the posting of the </w:t>
            </w:r>
            <w:r w:rsidRPr="004E53FD">
              <w:t>Annual Planning Model Data Submittal</w:t>
            </w:r>
            <w:r>
              <w:t xml:space="preserve"> schedule from the </w:t>
            </w:r>
            <w:r w:rsidR="00972621">
              <w:t>Market Information System (</w:t>
            </w:r>
            <w:r>
              <w:t>MIS</w:t>
            </w:r>
            <w:r w:rsidR="00972621">
              <w:t>)</w:t>
            </w:r>
            <w:r>
              <w:t xml:space="preserve"> Secure Area to the ERCOT website.</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972621">
            <w:pPr>
              <w:pStyle w:val="Header"/>
              <w:spacing w:before="120" w:after="120"/>
            </w:pPr>
            <w:r>
              <w:t>Reason for Revision</w:t>
            </w:r>
          </w:p>
        </w:tc>
        <w:tc>
          <w:tcPr>
            <w:tcW w:w="7560" w:type="dxa"/>
            <w:gridSpan w:val="2"/>
            <w:vAlign w:val="center"/>
          </w:tcPr>
          <w:p w14:paraId="0BBB486D" w14:textId="4C363589" w:rsidR="00D61F38" w:rsidRDefault="00A23C0E" w:rsidP="00972621">
            <w:pPr>
              <w:pStyle w:val="NormalArial"/>
              <w:tabs>
                <w:tab w:val="left" w:pos="432"/>
              </w:tabs>
              <w:spacing w:before="120" w:after="120"/>
              <w:ind w:left="432" w:hanging="432"/>
              <w:rPr>
                <w:rFonts w:cs="Arial"/>
                <w:color w:val="000000"/>
              </w:rPr>
            </w:pPr>
            <w:r>
              <w:rPr>
                <w:noProof/>
              </w:rPr>
              <w:drawing>
                <wp:inline distT="0" distB="0" distL="0" distR="0" wp14:anchorId="1F545659" wp14:editId="3B050FA6">
                  <wp:extent cx="200025" cy="190500"/>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D61F38" w:rsidRPr="006629C8">
              <w:t xml:space="preserve">  </w:t>
            </w:r>
            <w:hyperlink r:id="rId10" w:history="1">
              <w:r w:rsidR="00D61F38" w:rsidRPr="00BD53C5">
                <w:rPr>
                  <w:rStyle w:val="Hyperlink"/>
                  <w:rFonts w:cs="Arial"/>
                </w:rPr>
                <w:t>Strategic Plan</w:t>
              </w:r>
            </w:hyperlink>
            <w:r w:rsidR="00D61F38">
              <w:rPr>
                <w:rFonts w:cs="Arial"/>
                <w:color w:val="000000"/>
              </w:rPr>
              <w:t xml:space="preserve"> Objective 1 – </w:t>
            </w:r>
            <w:r w:rsidR="00D61F38" w:rsidRPr="00BD53C5">
              <w:rPr>
                <w:rFonts w:cs="Arial"/>
                <w:color w:val="000000"/>
              </w:rPr>
              <w:t>Be an industry leader for grid reliability and resilience</w:t>
            </w:r>
          </w:p>
          <w:p w14:paraId="2AD631E6" w14:textId="1FD13E1C" w:rsidR="00D61F38" w:rsidRPr="00BD53C5" w:rsidRDefault="00A23C0E" w:rsidP="00972621">
            <w:pPr>
              <w:pStyle w:val="NormalArial"/>
              <w:tabs>
                <w:tab w:val="left" w:pos="432"/>
              </w:tabs>
              <w:spacing w:before="120" w:after="120"/>
              <w:ind w:left="432" w:hanging="432"/>
              <w:rPr>
                <w:rFonts w:cs="Arial"/>
                <w:color w:val="000000"/>
              </w:rPr>
            </w:pPr>
            <w:r>
              <w:rPr>
                <w:noProof/>
              </w:rPr>
              <w:drawing>
                <wp:inline distT="0" distB="0" distL="0" distR="0" wp14:anchorId="01814B69" wp14:editId="3EC4D2A1">
                  <wp:extent cx="200025" cy="190500"/>
                  <wp:effectExtent l="0" t="0" r="0" b="0"/>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D61F38" w:rsidRPr="00CD242D">
              <w:t xml:space="preserve">  </w:t>
            </w:r>
            <w:hyperlink r:id="rId11" w:history="1">
              <w:r w:rsidR="00D61F38" w:rsidRPr="00BD53C5">
                <w:rPr>
                  <w:rStyle w:val="Hyperlink"/>
                  <w:rFonts w:cs="Arial"/>
                </w:rPr>
                <w:t>Strategic Plan</w:t>
              </w:r>
            </w:hyperlink>
            <w:r w:rsidR="00D61F38">
              <w:rPr>
                <w:rFonts w:cs="Arial"/>
                <w:color w:val="000000"/>
              </w:rPr>
              <w:t xml:space="preserve"> Objective 2 - </w:t>
            </w:r>
            <w:r w:rsidR="00D61F38" w:rsidRPr="00BD53C5">
              <w:rPr>
                <w:rFonts w:cs="Arial"/>
                <w:color w:val="000000"/>
              </w:rPr>
              <w:t>Enhance the ERCOT region’s economic competitiveness</w:t>
            </w:r>
            <w:r w:rsidR="00D61F38">
              <w:rPr>
                <w:rFonts w:cs="Arial"/>
                <w:color w:val="000000"/>
              </w:rPr>
              <w:t xml:space="preserve"> </w:t>
            </w:r>
            <w:r w:rsidR="00D61F38" w:rsidRPr="00BD53C5">
              <w:rPr>
                <w:rFonts w:cs="Arial"/>
                <w:color w:val="000000"/>
              </w:rPr>
              <w:t>with respect to trends in wholesale power rates and retail</w:t>
            </w:r>
            <w:r w:rsidR="00D61F38">
              <w:rPr>
                <w:rFonts w:cs="Arial"/>
                <w:color w:val="000000"/>
              </w:rPr>
              <w:t xml:space="preserve"> </w:t>
            </w:r>
            <w:r w:rsidR="00D61F38" w:rsidRPr="00BD53C5">
              <w:rPr>
                <w:rFonts w:cs="Arial"/>
                <w:color w:val="000000"/>
              </w:rPr>
              <w:t>electricity prices to consumers</w:t>
            </w:r>
          </w:p>
          <w:p w14:paraId="76451626" w14:textId="224537BB" w:rsidR="00D61F38" w:rsidRPr="00BD53C5" w:rsidRDefault="00A23C0E" w:rsidP="00972621">
            <w:pPr>
              <w:pStyle w:val="NormalArial"/>
              <w:spacing w:before="120" w:after="120"/>
              <w:ind w:left="432" w:hanging="432"/>
              <w:rPr>
                <w:rFonts w:cs="Arial"/>
                <w:color w:val="000000"/>
              </w:rPr>
            </w:pPr>
            <w:r>
              <w:rPr>
                <w:noProof/>
              </w:rPr>
              <w:drawing>
                <wp:inline distT="0" distB="0" distL="0" distR="0" wp14:anchorId="58369BAA" wp14:editId="4166DD51">
                  <wp:extent cx="200025" cy="19050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D61F38" w:rsidRPr="006629C8">
              <w:t xml:space="preserve">  </w:t>
            </w:r>
            <w:hyperlink r:id="rId12" w:history="1">
              <w:r w:rsidR="00D61F38" w:rsidRPr="00BD53C5">
                <w:rPr>
                  <w:rStyle w:val="Hyperlink"/>
                  <w:rFonts w:cs="Arial"/>
                </w:rPr>
                <w:t>Strategic Plan</w:t>
              </w:r>
            </w:hyperlink>
            <w:r w:rsidR="00D61F38">
              <w:rPr>
                <w:rFonts w:cs="Arial"/>
                <w:color w:val="000000"/>
              </w:rPr>
              <w:t xml:space="preserve"> Objective 3 - </w:t>
            </w:r>
            <w:r w:rsidR="00D61F38" w:rsidRPr="00BD53C5">
              <w:rPr>
                <w:rFonts w:cs="Arial"/>
                <w:color w:val="000000"/>
              </w:rPr>
              <w:t>Advance ERCOT, Inc. as an</w:t>
            </w:r>
            <w:r w:rsidR="00D61F38">
              <w:rPr>
                <w:rFonts w:cs="Arial"/>
                <w:color w:val="000000"/>
              </w:rPr>
              <w:t xml:space="preserve"> </w:t>
            </w:r>
            <w:r w:rsidR="00D61F38" w:rsidRPr="00BD53C5">
              <w:rPr>
                <w:rFonts w:cs="Arial"/>
                <w:color w:val="000000"/>
              </w:rPr>
              <w:t>independent leading</w:t>
            </w:r>
            <w:r w:rsidR="00D61F38">
              <w:rPr>
                <w:rFonts w:cs="Arial"/>
                <w:color w:val="000000"/>
              </w:rPr>
              <w:t xml:space="preserve"> </w:t>
            </w:r>
            <w:r w:rsidR="00D61F38" w:rsidRPr="00BD53C5">
              <w:rPr>
                <w:rFonts w:cs="Arial"/>
                <w:color w:val="000000"/>
              </w:rPr>
              <w:t xml:space="preserve">industry expert and an </w:t>
            </w:r>
            <w:proofErr w:type="gramStart"/>
            <w:r w:rsidR="00D61F38" w:rsidRPr="00BD53C5">
              <w:rPr>
                <w:rFonts w:cs="Arial"/>
                <w:color w:val="000000"/>
              </w:rPr>
              <w:t>employer</w:t>
            </w:r>
            <w:proofErr w:type="gramEnd"/>
            <w:r w:rsidR="00D61F38" w:rsidRPr="00BD53C5">
              <w:rPr>
                <w:rFonts w:cs="Arial"/>
                <w:color w:val="000000"/>
              </w:rPr>
              <w:t xml:space="preserve"> of choice by fostering</w:t>
            </w:r>
            <w:r w:rsidR="00D61F38">
              <w:rPr>
                <w:rFonts w:cs="Arial"/>
                <w:color w:val="000000"/>
              </w:rPr>
              <w:t xml:space="preserve"> </w:t>
            </w:r>
            <w:r w:rsidR="00D61F38" w:rsidRPr="00BD53C5">
              <w:rPr>
                <w:rFonts w:cs="Arial"/>
                <w:color w:val="000000"/>
              </w:rPr>
              <w:t>innovation, investing in our people, and emphasizing the</w:t>
            </w:r>
            <w:r w:rsidR="00D61F38">
              <w:rPr>
                <w:rFonts w:cs="Arial"/>
                <w:color w:val="000000"/>
              </w:rPr>
              <w:t xml:space="preserve"> </w:t>
            </w:r>
            <w:r w:rsidR="00D61F38" w:rsidRPr="00BD53C5">
              <w:rPr>
                <w:rFonts w:cs="Arial"/>
                <w:color w:val="000000"/>
              </w:rPr>
              <w:t>importance of our mission</w:t>
            </w:r>
          </w:p>
          <w:p w14:paraId="536FA897" w14:textId="2D02BB51" w:rsidR="00D61F38" w:rsidRDefault="00A23C0E" w:rsidP="00972621">
            <w:pPr>
              <w:pStyle w:val="NormalArial"/>
              <w:spacing w:before="120" w:after="120"/>
              <w:rPr>
                <w:iCs/>
                <w:kern w:val="24"/>
              </w:rPr>
            </w:pPr>
            <w:r>
              <w:rPr>
                <w:noProof/>
              </w:rPr>
              <w:drawing>
                <wp:inline distT="0" distB="0" distL="0" distR="0" wp14:anchorId="41FE9C28" wp14:editId="44E1FF0F">
                  <wp:extent cx="200025" cy="19050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D61F38" w:rsidRPr="006629C8">
              <w:t xml:space="preserve">  </w:t>
            </w:r>
            <w:r w:rsidR="006C798F" w:rsidRPr="00344591">
              <w:rPr>
                <w:iCs/>
                <w:kern w:val="24"/>
              </w:rPr>
              <w:t>General system and/or process improvement(s)</w:t>
            </w:r>
          </w:p>
          <w:p w14:paraId="7DA37B33" w14:textId="2756FAE3" w:rsidR="00D61F38" w:rsidRDefault="00A23C0E" w:rsidP="00972621">
            <w:pPr>
              <w:pStyle w:val="NormalArial"/>
              <w:spacing w:before="120" w:after="120"/>
              <w:rPr>
                <w:iCs/>
                <w:kern w:val="24"/>
              </w:rPr>
            </w:pPr>
            <w:r>
              <w:rPr>
                <w:noProof/>
              </w:rPr>
              <w:drawing>
                <wp:inline distT="0" distB="0" distL="0" distR="0" wp14:anchorId="5FB96FD7" wp14:editId="47CD3AD6">
                  <wp:extent cx="200025" cy="190500"/>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D61F38" w:rsidRPr="006629C8">
              <w:t xml:space="preserve">  </w:t>
            </w:r>
            <w:r w:rsidR="00D61F38">
              <w:rPr>
                <w:iCs/>
                <w:kern w:val="24"/>
              </w:rPr>
              <w:t>Regulatory requirements</w:t>
            </w:r>
          </w:p>
          <w:p w14:paraId="03BA4546" w14:textId="08DCAC45" w:rsidR="00D61F38" w:rsidRPr="00CD242D" w:rsidRDefault="00A23C0E" w:rsidP="00972621">
            <w:pPr>
              <w:pStyle w:val="NormalArial"/>
              <w:spacing w:before="120" w:after="120"/>
              <w:rPr>
                <w:rFonts w:cs="Arial"/>
                <w:color w:val="000000"/>
              </w:rPr>
            </w:pPr>
            <w:r>
              <w:rPr>
                <w:noProof/>
              </w:rPr>
              <w:drawing>
                <wp:inline distT="0" distB="0" distL="0" distR="0" wp14:anchorId="6804659E" wp14:editId="73907B72">
                  <wp:extent cx="200025" cy="190500"/>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D61F38" w:rsidRPr="006629C8">
              <w:t xml:space="preserve">  </w:t>
            </w:r>
            <w:r w:rsidR="00D61F38">
              <w:rPr>
                <w:rFonts w:cs="Arial"/>
                <w:color w:val="000000"/>
              </w:rPr>
              <w:t>ERCOT Board/PUCT Directive</w:t>
            </w:r>
          </w:p>
          <w:p w14:paraId="1C0037B8" w14:textId="77777777" w:rsidR="00D61F38" w:rsidRDefault="00D61F38" w:rsidP="00972621">
            <w:pPr>
              <w:pStyle w:val="NormalArial"/>
              <w:spacing w:before="120" w:after="120"/>
              <w:rPr>
                <w:i/>
                <w:sz w:val="20"/>
                <w:szCs w:val="20"/>
              </w:rPr>
            </w:pPr>
          </w:p>
          <w:p w14:paraId="22744829" w14:textId="22E4562A" w:rsidR="00FC3D4B" w:rsidRPr="00972621" w:rsidRDefault="00D61F38" w:rsidP="00972621">
            <w:pPr>
              <w:pStyle w:val="NormalArial"/>
              <w:spacing w:before="120"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61F38" w14:paraId="27C2730B" w14:textId="77777777" w:rsidTr="00BC2D06">
        <w:trPr>
          <w:trHeight w:val="518"/>
        </w:trPr>
        <w:tc>
          <w:tcPr>
            <w:tcW w:w="2880" w:type="dxa"/>
            <w:gridSpan w:val="2"/>
            <w:tcBorders>
              <w:bottom w:val="single" w:sz="4" w:space="0" w:color="auto"/>
            </w:tcBorders>
            <w:shd w:val="clear" w:color="auto" w:fill="FFFFFF"/>
            <w:vAlign w:val="center"/>
          </w:tcPr>
          <w:p w14:paraId="5C38A584" w14:textId="413BFEC3" w:rsidR="00D61F38" w:rsidRDefault="00D61F38" w:rsidP="00972621">
            <w:pPr>
              <w:pStyle w:val="Header"/>
              <w:spacing w:before="120" w:after="120"/>
            </w:pPr>
            <w:r>
              <w:t>Justification of Reason for Revision and Market Impacts</w:t>
            </w:r>
          </w:p>
        </w:tc>
        <w:tc>
          <w:tcPr>
            <w:tcW w:w="7560" w:type="dxa"/>
            <w:gridSpan w:val="2"/>
            <w:tcBorders>
              <w:bottom w:val="single" w:sz="4" w:space="0" w:color="auto"/>
            </w:tcBorders>
            <w:vAlign w:val="center"/>
          </w:tcPr>
          <w:p w14:paraId="0432B124" w14:textId="07BF9547" w:rsidR="00D61F38" w:rsidRPr="00625E5D" w:rsidRDefault="00014FEA" w:rsidP="00972621">
            <w:pPr>
              <w:pStyle w:val="NormalArial"/>
              <w:spacing w:before="120" w:after="120"/>
              <w:rPr>
                <w:iCs/>
                <w:kern w:val="24"/>
              </w:rPr>
            </w:pPr>
            <w:r>
              <w:t xml:space="preserve">The Annual Planning Model Data Submittal schedule is classified as public and has traditionally been posted on the </w:t>
            </w:r>
            <w:r w:rsidR="002927BA">
              <w:t>Steady</w:t>
            </w:r>
            <w:r>
              <w:t xml:space="preserve"> State Working Group</w:t>
            </w:r>
            <w:r w:rsidR="00972621">
              <w:t xml:space="preserve"> (SSWG)</w:t>
            </w:r>
            <w:r>
              <w:t xml:space="preserve"> landing page. </w:t>
            </w:r>
            <w:r w:rsidR="00F6742F">
              <w:t xml:space="preserve"> </w:t>
            </w:r>
            <w:r>
              <w:t xml:space="preserve">This </w:t>
            </w:r>
            <w:r w:rsidR="00972621">
              <w:t xml:space="preserve">PGRR </w:t>
            </w:r>
            <w:r>
              <w:t>mov</w:t>
            </w:r>
            <w:r w:rsidR="00CD06E0">
              <w:t>es</w:t>
            </w:r>
            <w:r>
              <w:t xml:space="preserve"> the </w:t>
            </w:r>
            <w:r w:rsidR="00ED2347">
              <w:t xml:space="preserve">official </w:t>
            </w:r>
            <w:r>
              <w:t xml:space="preserve">posting </w:t>
            </w:r>
            <w:r>
              <w:lastRenderedPageBreak/>
              <w:t xml:space="preserve">location </w:t>
            </w:r>
            <w:r w:rsidR="00CD06E0">
              <w:t xml:space="preserve">from the </w:t>
            </w:r>
            <w:r>
              <w:t xml:space="preserve">MIS Secure Area </w:t>
            </w:r>
            <w:r w:rsidR="00CD06E0">
              <w:t>to the ERCOT website</w:t>
            </w:r>
            <w:r w:rsidR="00972621">
              <w:t>,</w:t>
            </w:r>
            <w:r w:rsidR="00CD06E0">
              <w:t xml:space="preserve"> removing duplicate posting locations</w:t>
            </w:r>
            <w:r>
              <w:t xml:space="preserve"> </w:t>
            </w:r>
            <w:r w:rsidR="00972621">
              <w:t>to</w:t>
            </w:r>
            <w:r>
              <w:t xml:space="preserve"> streamline compliance requirements. </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50586E45" w:rsidR="00342163" w:rsidRPr="00014FEA" w:rsidRDefault="00D61F38" w:rsidP="00014FEA">
            <w:pPr>
              <w:pStyle w:val="Header"/>
              <w:jc w:val="center"/>
              <w:rPr>
                <w:bCs w:val="0"/>
              </w:rPr>
            </w:pPr>
            <w:r>
              <w:t>Sponsor</w:t>
            </w:r>
          </w:p>
        </w:tc>
      </w:tr>
      <w:tr w:rsidR="00014FEA" w14:paraId="469623E4" w14:textId="77777777" w:rsidTr="00D61F38">
        <w:trPr>
          <w:cantSplit/>
          <w:trHeight w:val="432"/>
        </w:trPr>
        <w:tc>
          <w:tcPr>
            <w:tcW w:w="2993" w:type="dxa"/>
            <w:shd w:val="clear" w:color="auto" w:fill="FFFFFF"/>
            <w:vAlign w:val="center"/>
          </w:tcPr>
          <w:p w14:paraId="5453A048" w14:textId="2B454B27" w:rsidR="00014FEA" w:rsidRPr="00972621" w:rsidRDefault="00014FEA" w:rsidP="00972621">
            <w:pPr>
              <w:pStyle w:val="Header"/>
              <w:rPr>
                <w:bCs w:val="0"/>
              </w:rPr>
            </w:pPr>
            <w:r w:rsidRPr="00B93CA0">
              <w:rPr>
                <w:bCs w:val="0"/>
              </w:rPr>
              <w:t>Name</w:t>
            </w:r>
          </w:p>
        </w:tc>
        <w:tc>
          <w:tcPr>
            <w:tcW w:w="7447" w:type="dxa"/>
            <w:vAlign w:val="center"/>
          </w:tcPr>
          <w:p w14:paraId="2738BC22" w14:textId="2905B0F2" w:rsidR="00014FEA" w:rsidRDefault="00014FEA" w:rsidP="00014FEA">
            <w:pPr>
              <w:pStyle w:val="NormalArial"/>
            </w:pPr>
            <w:r>
              <w:t>Eric Meier</w:t>
            </w:r>
          </w:p>
        </w:tc>
      </w:tr>
      <w:tr w:rsidR="00014FEA" w14:paraId="2073C363" w14:textId="77777777" w:rsidTr="00D61F38">
        <w:trPr>
          <w:cantSplit/>
          <w:trHeight w:val="432"/>
        </w:trPr>
        <w:tc>
          <w:tcPr>
            <w:tcW w:w="2993" w:type="dxa"/>
            <w:shd w:val="clear" w:color="auto" w:fill="FFFFFF"/>
            <w:vAlign w:val="center"/>
          </w:tcPr>
          <w:p w14:paraId="08EBBCDF" w14:textId="77777777" w:rsidR="00014FEA" w:rsidRPr="00B93CA0" w:rsidRDefault="00014FEA" w:rsidP="00014FEA">
            <w:pPr>
              <w:pStyle w:val="Header"/>
              <w:rPr>
                <w:bCs w:val="0"/>
              </w:rPr>
            </w:pPr>
            <w:r w:rsidRPr="00B93CA0">
              <w:rPr>
                <w:bCs w:val="0"/>
              </w:rPr>
              <w:t>E-mail Address</w:t>
            </w:r>
          </w:p>
        </w:tc>
        <w:tc>
          <w:tcPr>
            <w:tcW w:w="7447" w:type="dxa"/>
            <w:vAlign w:val="center"/>
          </w:tcPr>
          <w:p w14:paraId="56B95EB9" w14:textId="0CC73C20" w:rsidR="00014FEA" w:rsidRDefault="00972621" w:rsidP="00014FEA">
            <w:pPr>
              <w:pStyle w:val="NormalArial"/>
            </w:pPr>
            <w:hyperlink r:id="rId14" w:history="1">
              <w:r w:rsidRPr="00994EA3">
                <w:rPr>
                  <w:rStyle w:val="Hyperlink"/>
                </w:rPr>
                <w:t>eric.meier@ercot.com</w:t>
              </w:r>
            </w:hyperlink>
            <w:r>
              <w:t xml:space="preserve"> </w:t>
            </w:r>
          </w:p>
        </w:tc>
      </w:tr>
      <w:tr w:rsidR="00014FEA" w14:paraId="3D0874D1" w14:textId="77777777" w:rsidTr="00D61F38">
        <w:trPr>
          <w:cantSplit/>
          <w:trHeight w:val="432"/>
        </w:trPr>
        <w:tc>
          <w:tcPr>
            <w:tcW w:w="2993" w:type="dxa"/>
            <w:shd w:val="clear" w:color="auto" w:fill="FFFFFF"/>
            <w:vAlign w:val="center"/>
          </w:tcPr>
          <w:p w14:paraId="141B8130" w14:textId="77777777" w:rsidR="00014FEA" w:rsidRPr="00B93CA0" w:rsidRDefault="00014FEA" w:rsidP="00014FEA">
            <w:pPr>
              <w:pStyle w:val="Header"/>
              <w:rPr>
                <w:bCs w:val="0"/>
              </w:rPr>
            </w:pPr>
            <w:r w:rsidRPr="00B93CA0">
              <w:rPr>
                <w:bCs w:val="0"/>
              </w:rPr>
              <w:t>Company</w:t>
            </w:r>
          </w:p>
        </w:tc>
        <w:tc>
          <w:tcPr>
            <w:tcW w:w="7447" w:type="dxa"/>
            <w:vAlign w:val="center"/>
          </w:tcPr>
          <w:p w14:paraId="7E37C834" w14:textId="7E071EAC" w:rsidR="00014FEA" w:rsidRDefault="00014FEA" w:rsidP="00014FEA">
            <w:pPr>
              <w:pStyle w:val="NormalArial"/>
            </w:pPr>
            <w:r>
              <w:t>ERCOT</w:t>
            </w:r>
          </w:p>
        </w:tc>
      </w:tr>
      <w:tr w:rsidR="00014FEA"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014FEA" w:rsidRPr="00B93CA0" w:rsidRDefault="00014FEA" w:rsidP="00014FEA">
            <w:pPr>
              <w:pStyle w:val="Header"/>
              <w:rPr>
                <w:bCs w:val="0"/>
              </w:rPr>
            </w:pPr>
            <w:r w:rsidRPr="00B93CA0">
              <w:rPr>
                <w:bCs w:val="0"/>
              </w:rPr>
              <w:t>Phone Number</w:t>
            </w:r>
          </w:p>
        </w:tc>
        <w:tc>
          <w:tcPr>
            <w:tcW w:w="7447" w:type="dxa"/>
            <w:tcBorders>
              <w:bottom w:val="single" w:sz="4" w:space="0" w:color="auto"/>
            </w:tcBorders>
            <w:vAlign w:val="center"/>
          </w:tcPr>
          <w:p w14:paraId="3DB0E5F2" w14:textId="72309B13" w:rsidR="00014FEA" w:rsidRDefault="00014FEA" w:rsidP="00014FEA">
            <w:pPr>
              <w:pStyle w:val="NormalArial"/>
            </w:pPr>
            <w:r>
              <w:t>512-248-6770</w:t>
            </w:r>
          </w:p>
        </w:tc>
      </w:tr>
      <w:tr w:rsidR="00014FEA" w14:paraId="0A4B8EF5" w14:textId="77777777" w:rsidTr="00D61F38">
        <w:trPr>
          <w:cantSplit/>
          <w:trHeight w:val="432"/>
        </w:trPr>
        <w:tc>
          <w:tcPr>
            <w:tcW w:w="2993" w:type="dxa"/>
            <w:shd w:val="clear" w:color="auto" w:fill="FFFFFF"/>
            <w:vAlign w:val="center"/>
          </w:tcPr>
          <w:p w14:paraId="2894E730" w14:textId="77777777" w:rsidR="00014FEA" w:rsidRPr="00B93CA0" w:rsidRDefault="00014FEA" w:rsidP="00014FEA">
            <w:pPr>
              <w:pStyle w:val="Header"/>
              <w:rPr>
                <w:bCs w:val="0"/>
              </w:rPr>
            </w:pPr>
            <w:r>
              <w:rPr>
                <w:bCs w:val="0"/>
              </w:rPr>
              <w:t>Cell</w:t>
            </w:r>
            <w:r w:rsidRPr="00B93CA0">
              <w:rPr>
                <w:bCs w:val="0"/>
              </w:rPr>
              <w:t xml:space="preserve"> Number</w:t>
            </w:r>
          </w:p>
        </w:tc>
        <w:tc>
          <w:tcPr>
            <w:tcW w:w="7447" w:type="dxa"/>
            <w:vAlign w:val="center"/>
          </w:tcPr>
          <w:p w14:paraId="7375D3CF" w14:textId="4DBA2C00" w:rsidR="00014FEA" w:rsidRDefault="00014FEA" w:rsidP="00014FEA">
            <w:pPr>
              <w:pStyle w:val="NormalArial"/>
            </w:pPr>
            <w:r>
              <w:t>N/A</w:t>
            </w:r>
          </w:p>
        </w:tc>
      </w:tr>
      <w:tr w:rsidR="00014FEA"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014FEA" w:rsidRPr="00B93CA0" w:rsidRDefault="00014FEA" w:rsidP="00014FEA">
            <w:pPr>
              <w:pStyle w:val="Header"/>
              <w:rPr>
                <w:bCs w:val="0"/>
              </w:rPr>
            </w:pPr>
            <w:r>
              <w:rPr>
                <w:bCs w:val="0"/>
              </w:rPr>
              <w:t>Market Segment</w:t>
            </w:r>
          </w:p>
        </w:tc>
        <w:tc>
          <w:tcPr>
            <w:tcW w:w="7447" w:type="dxa"/>
            <w:tcBorders>
              <w:bottom w:val="single" w:sz="4" w:space="0" w:color="auto"/>
            </w:tcBorders>
            <w:vAlign w:val="center"/>
          </w:tcPr>
          <w:p w14:paraId="234D2575" w14:textId="7A36DED4" w:rsidR="00014FEA" w:rsidRDefault="00014FEA" w:rsidP="00014FEA">
            <w:pPr>
              <w:pStyle w:val="NormalArial"/>
            </w:pPr>
            <w:r>
              <w:t>N/A</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1BA2FF52" w:rsidR="009A3772" w:rsidRPr="00D56D61" w:rsidRDefault="00972621">
            <w:pPr>
              <w:pStyle w:val="NormalArial"/>
            </w:pPr>
            <w:r>
              <w:t>Elizabeth Morales</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532A2413" w:rsidR="009A3772" w:rsidRPr="00D56D61" w:rsidRDefault="00972621">
            <w:pPr>
              <w:pStyle w:val="NormalArial"/>
            </w:pPr>
            <w:hyperlink r:id="rId15" w:history="1">
              <w:r w:rsidRPr="00994EA3">
                <w:rPr>
                  <w:rStyle w:val="Hyperlink"/>
                </w:rPr>
                <w:t>elizabeth.morales@ercot.com</w:t>
              </w:r>
            </w:hyperlink>
            <w:r>
              <w:t xml:space="preserve"> </w:t>
            </w:r>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7D6E7F3C" w:rsidR="009A3772" w:rsidRDefault="00972621">
            <w:pPr>
              <w:pStyle w:val="NormalArial"/>
            </w:pPr>
            <w:r>
              <w:t>210-420-1722</w:t>
            </w:r>
          </w:p>
        </w:tc>
      </w:tr>
    </w:tbl>
    <w:p w14:paraId="4B0905F4"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6137B82E" w14:textId="77777777" w:rsidR="0066370F" w:rsidRDefault="0066370F" w:rsidP="00BC2D06">
      <w:pPr>
        <w:rPr>
          <w:rFonts w:ascii="Arial" w:hAnsi="Arial" w:cs="Arial"/>
          <w:b/>
          <w:i/>
          <w:color w:val="FF0000"/>
          <w:sz w:val="22"/>
          <w:szCs w:val="22"/>
        </w:rPr>
      </w:pPr>
    </w:p>
    <w:p w14:paraId="5D01746E" w14:textId="77777777" w:rsidR="00014FEA" w:rsidRDefault="00014FEA" w:rsidP="00014FEA">
      <w:pPr>
        <w:pStyle w:val="H2"/>
        <w:tabs>
          <w:tab w:val="right" w:pos="9360"/>
        </w:tabs>
      </w:pPr>
      <w:bookmarkStart w:id="0" w:name="_Toc216097873"/>
      <w:bookmarkStart w:id="1" w:name="_Hlk219989232"/>
      <w:r w:rsidRPr="000E0F1C">
        <w:t>6.1</w:t>
      </w:r>
      <w:r w:rsidRPr="000E0F1C">
        <w:tab/>
      </w:r>
      <w:r w:rsidRPr="00391DC2">
        <w:t>Steady-State Model Development</w:t>
      </w:r>
      <w:bookmarkEnd w:id="0"/>
      <w:r>
        <w:tab/>
      </w:r>
    </w:p>
    <w:p w14:paraId="1BDC8484" w14:textId="77777777" w:rsidR="00014FEA" w:rsidRPr="00391DC2" w:rsidRDefault="00014FEA" w:rsidP="00014FEA">
      <w:pPr>
        <w:spacing w:after="240"/>
        <w:ind w:left="720" w:hanging="720"/>
        <w:rPr>
          <w:szCs w:val="20"/>
        </w:rPr>
      </w:pPr>
      <w:r w:rsidRPr="00391DC2">
        <w:rPr>
          <w:szCs w:val="20"/>
        </w:rPr>
        <w:t>(1)</w:t>
      </w:r>
      <w:r w:rsidRPr="00391DC2">
        <w:rPr>
          <w:szCs w:val="20"/>
        </w:rPr>
        <w:tab/>
        <w:t>To adequately simulate steady-state system conditions, it is necessary to establish and maintain steady-state data and simulation</w:t>
      </w:r>
      <w:r>
        <w:rPr>
          <w:szCs w:val="20"/>
        </w:rPr>
        <w:t>-</w:t>
      </w:r>
      <w:r w:rsidRPr="00391DC2">
        <w:rPr>
          <w:szCs w:val="20"/>
        </w:rPr>
        <w:t xml:space="preserve">ready study cases in accordance with the </w:t>
      </w:r>
      <w:r>
        <w:rPr>
          <w:szCs w:val="20"/>
        </w:rPr>
        <w:t xml:space="preserve">ERCOT </w:t>
      </w:r>
      <w:r w:rsidRPr="00391DC2">
        <w:rPr>
          <w:szCs w:val="20"/>
        </w:rPr>
        <w:t xml:space="preserve">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75D48CA6" w14:textId="77777777" w:rsidR="00014FEA" w:rsidRPr="00FC631D" w:rsidRDefault="00014FEA" w:rsidP="00014FEA">
      <w:pPr>
        <w:spacing w:after="240"/>
        <w:ind w:left="1440" w:hanging="720"/>
      </w:pPr>
      <w:r w:rsidRPr="00FC631D">
        <w:t>(a)</w:t>
      </w:r>
      <w:r w:rsidRPr="00FC631D">
        <w:tab/>
        <w:t xml:space="preserve">The Annual Planning Model base cases, which represent the annual peak </w:t>
      </w:r>
      <w:r>
        <w:t>l</w:t>
      </w:r>
      <w:r w:rsidRPr="00FC631D">
        <w:t xml:space="preserve">oad conditions, as prescribed in </w:t>
      </w:r>
      <w:r w:rsidRPr="00200CC6">
        <w:t>Protocol Section 3.10.2, Annual Planning Model,</w:t>
      </w:r>
      <w:r w:rsidRPr="00FC631D">
        <w:t xml:space="preserve"> shall be developed annually, updated on a biannual</w:t>
      </w:r>
      <w:r w:rsidRPr="00FC631D">
        <w:rPr>
          <w:color w:val="FF0000"/>
        </w:rPr>
        <w:t xml:space="preserve"> </w:t>
      </w:r>
      <w:r w:rsidRPr="00FC631D">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7624AE31" w14:textId="77777777" w:rsidR="00014FEA" w:rsidRPr="00FC631D" w:rsidRDefault="00014FEA" w:rsidP="00014FEA">
      <w:pPr>
        <w:spacing w:after="240"/>
        <w:ind w:left="1440" w:hanging="720"/>
      </w:pPr>
      <w:r w:rsidRPr="00FC631D">
        <w:t>(b)</w:t>
      </w:r>
      <w:r w:rsidRPr="00FC631D">
        <w:tab/>
        <w:t xml:space="preserve">Additional steady-state base cases, such as seasonal base cases, shall also be developed annually, updated on a biannual basis, and may also be updated as needed on an interim basis.  These derivative base cases, biannual updates, and </w:t>
      </w:r>
      <w:r w:rsidRPr="00FC631D">
        <w:lastRenderedPageBreak/>
        <w:t>off-cycle updates shall be posted on MIS Secure Area to ensure availability of the most accurate steady-state base cases.</w:t>
      </w:r>
    </w:p>
    <w:p w14:paraId="783B9199" w14:textId="77777777" w:rsidR="00014FEA" w:rsidRPr="00FC631D" w:rsidRDefault="00014FEA" w:rsidP="00014FEA">
      <w:pPr>
        <w:spacing w:after="240"/>
        <w:ind w:left="1440" w:hanging="720"/>
      </w:pPr>
      <w:r w:rsidRPr="00FC631D">
        <w:t>(c)</w:t>
      </w:r>
      <w:r w:rsidRPr="00FC631D">
        <w:tab/>
        <w:t>Off-cycle updates not associated with the biannual update shall be posted in a timely manner and include:</w:t>
      </w:r>
    </w:p>
    <w:p w14:paraId="5963835B" w14:textId="0C8864AF" w:rsidR="00014FEA" w:rsidRPr="00FC631D" w:rsidRDefault="00014FEA" w:rsidP="00014FEA">
      <w:pPr>
        <w:pStyle w:val="List2"/>
        <w:ind w:left="2160"/>
        <w:rPr>
          <w:szCs w:val="24"/>
        </w:rPr>
      </w:pPr>
      <w:r w:rsidRPr="00FC631D">
        <w:rPr>
          <w:szCs w:val="24"/>
        </w:rPr>
        <w:t>(</w:t>
      </w:r>
      <w:proofErr w:type="spellStart"/>
      <w:r w:rsidRPr="00FC631D">
        <w:rPr>
          <w:szCs w:val="24"/>
        </w:rPr>
        <w:t>i</w:t>
      </w:r>
      <w:proofErr w:type="spellEnd"/>
      <w:r w:rsidRPr="00FC631D">
        <w:rPr>
          <w:szCs w:val="24"/>
        </w:rPr>
        <w:t>)</w:t>
      </w:r>
      <w:r w:rsidRPr="00FC631D">
        <w:rPr>
          <w:szCs w:val="24"/>
        </w:rPr>
        <w:tab/>
        <w:t>Corrections to significant errors discovered in modeling or major</w:t>
      </w:r>
      <w:r>
        <w:rPr>
          <w:szCs w:val="24"/>
        </w:rPr>
        <w:t xml:space="preserve"> </w:t>
      </w:r>
      <w:r w:rsidRPr="00FC631D">
        <w:rPr>
          <w:szCs w:val="24"/>
        </w:rPr>
        <w:t>changes in operation configuration that affect the steady</w:t>
      </w:r>
      <w:r>
        <w:rPr>
          <w:szCs w:val="24"/>
        </w:rPr>
        <w:t>-</w:t>
      </w:r>
      <w:r w:rsidRPr="00FC631D">
        <w:rPr>
          <w:szCs w:val="24"/>
        </w:rPr>
        <w:t>state base cases; or</w:t>
      </w:r>
      <w:r>
        <w:rPr>
          <w:szCs w:val="24"/>
        </w:rPr>
        <w:t xml:space="preserve"> </w:t>
      </w:r>
    </w:p>
    <w:p w14:paraId="59B31D1D" w14:textId="77777777" w:rsidR="00014FEA" w:rsidRPr="00F7215F" w:rsidRDefault="00014FEA" w:rsidP="00014FEA">
      <w:pPr>
        <w:pStyle w:val="List2"/>
        <w:ind w:left="2160"/>
        <w:rPr>
          <w:szCs w:val="24"/>
        </w:rPr>
      </w:pPr>
      <w:r w:rsidRPr="00FC631D">
        <w:rPr>
          <w:szCs w:val="24"/>
        </w:rPr>
        <w:t>(ii)</w:t>
      </w:r>
      <w:r w:rsidRPr="00FC631D">
        <w:rPr>
          <w:szCs w:val="24"/>
        </w:rPr>
        <w:tab/>
        <w:t xml:space="preserve">A significant change in the scope or timing of a transmission project or the development of a new transmission project that impacts either of the </w:t>
      </w:r>
      <w:r>
        <w:rPr>
          <w:szCs w:val="24"/>
        </w:rPr>
        <w:t>n</w:t>
      </w:r>
      <w:r w:rsidRPr="00FC631D">
        <w:rPr>
          <w:szCs w:val="24"/>
        </w:rPr>
        <w:t>ext two summer base cases.</w:t>
      </w:r>
      <w:r w:rsidRPr="00F7215F">
        <w:rPr>
          <w:szCs w:val="24"/>
        </w:rPr>
        <w:t xml:space="preserve"> </w:t>
      </w:r>
    </w:p>
    <w:p w14:paraId="4770C052" w14:textId="77777777" w:rsidR="00014FEA" w:rsidRPr="00391DC2" w:rsidRDefault="00014FEA" w:rsidP="00014FEA">
      <w:pPr>
        <w:spacing w:after="240"/>
        <w:ind w:left="1440" w:hanging="720"/>
        <w:rPr>
          <w:szCs w:val="20"/>
        </w:rPr>
      </w:pPr>
      <w:r>
        <w:rPr>
          <w:szCs w:val="20"/>
        </w:rPr>
        <w:t>(d)</w:t>
      </w:r>
      <w:r>
        <w:rPr>
          <w:szCs w:val="20"/>
        </w:rPr>
        <w:tab/>
        <w:t>Off-cycle</w:t>
      </w:r>
      <w:r w:rsidRPr="00391DC2">
        <w:rPr>
          <w:szCs w:val="20"/>
        </w:rPr>
        <w:t xml:space="preserve"> updates that are posted as described in paragraph</w:t>
      </w:r>
      <w:r>
        <w:rPr>
          <w:szCs w:val="20"/>
        </w:rPr>
        <w:t>s</w:t>
      </w:r>
      <w:r w:rsidRPr="00391DC2">
        <w:rPr>
          <w:szCs w:val="20"/>
        </w:rPr>
        <w:t xml:space="preserve"> (1)(a) </w:t>
      </w:r>
      <w:r>
        <w:rPr>
          <w:szCs w:val="20"/>
        </w:rPr>
        <w:t>through</w:t>
      </w:r>
      <w:r w:rsidRPr="00391DC2">
        <w:rPr>
          <w:szCs w:val="20"/>
        </w:rPr>
        <w:t xml:space="preserve"> (</w:t>
      </w:r>
      <w:r>
        <w:rPr>
          <w:szCs w:val="20"/>
        </w:rPr>
        <w:t>c</w:t>
      </w:r>
      <w:r w:rsidRPr="00391DC2">
        <w:rPr>
          <w:szCs w:val="20"/>
        </w:rPr>
        <w:t xml:space="preserve">) above shall be in the form of a Power System Simulator for Engineering (PSS/E) formatted incremental change file. </w:t>
      </w:r>
    </w:p>
    <w:p w14:paraId="4B8EDB03" w14:textId="77777777" w:rsidR="00014FEA" w:rsidRDefault="00014FEA" w:rsidP="00014FEA">
      <w:pPr>
        <w:spacing w:after="240"/>
        <w:ind w:left="1440" w:hanging="720"/>
        <w:rPr>
          <w:szCs w:val="20"/>
        </w:rPr>
      </w:pPr>
      <w:r w:rsidRPr="00391DC2">
        <w:rPr>
          <w:szCs w:val="20"/>
        </w:rPr>
        <w:t>(</w:t>
      </w:r>
      <w:r>
        <w:rPr>
          <w:szCs w:val="20"/>
        </w:rPr>
        <w:t>e</w:t>
      </w:r>
      <w:r w:rsidRPr="00391DC2">
        <w:rPr>
          <w:szCs w:val="20"/>
        </w:rPr>
        <w:t>)</w:t>
      </w:r>
      <w:r w:rsidRPr="00391DC2">
        <w:rPr>
          <w:szCs w:val="20"/>
        </w:rPr>
        <w:tab/>
        <w:t>All steady-</w:t>
      </w:r>
      <w:proofErr w:type="gramStart"/>
      <w:r w:rsidRPr="00391DC2">
        <w:rPr>
          <w:szCs w:val="20"/>
        </w:rPr>
        <w:t>state base</w:t>
      </w:r>
      <w:proofErr w:type="gramEnd"/>
      <w:r w:rsidRPr="00391DC2">
        <w:rPr>
          <w:szCs w:val="20"/>
        </w:rPr>
        <w:t xml:space="preserve"> cases and incremental change files on the MIS Secure Area shall be available for use by Market Participants. </w:t>
      </w:r>
    </w:p>
    <w:p w14:paraId="4274D808" w14:textId="74CC30DA" w:rsidR="00014FEA" w:rsidRPr="00391DC2" w:rsidRDefault="00014FEA" w:rsidP="00014FEA">
      <w:pPr>
        <w:spacing w:after="240"/>
        <w:ind w:left="1440" w:hanging="720"/>
        <w:rPr>
          <w:szCs w:val="20"/>
        </w:rPr>
      </w:pPr>
      <w:r w:rsidRPr="00391DC2">
        <w:rPr>
          <w:szCs w:val="20"/>
        </w:rPr>
        <w:t>(</w:t>
      </w:r>
      <w:r>
        <w:rPr>
          <w:szCs w:val="20"/>
        </w:rPr>
        <w:t>f</w:t>
      </w:r>
      <w:r w:rsidRPr="00391DC2">
        <w:rPr>
          <w:szCs w:val="20"/>
        </w:rPr>
        <w:t>)</w:t>
      </w:r>
      <w:r w:rsidRPr="00391DC2">
        <w:rPr>
          <w:szCs w:val="20"/>
        </w:rPr>
        <w:tab/>
        <w:t xml:space="preserve">The </w:t>
      </w:r>
      <w:r>
        <w:rPr>
          <w:szCs w:val="20"/>
        </w:rPr>
        <w:t xml:space="preserve">ERCOT </w:t>
      </w:r>
      <w:r w:rsidRPr="00391DC2">
        <w:rPr>
          <w:szCs w:val="20"/>
        </w:rPr>
        <w:t xml:space="preserve">Steady State Working Group Procedure Manual describes each base case that is required to be built.  </w:t>
      </w:r>
      <w:del w:id="2" w:author="ERCOT" w:date="2026-01-27T15:55:00Z" w16du:dateUtc="2026-01-27T21:55:00Z">
        <w:r w:rsidRPr="00391DC2" w:rsidDel="00916F70">
          <w:rPr>
            <w:szCs w:val="20"/>
          </w:rPr>
          <w:delText>The</w:delText>
        </w:r>
      </w:del>
      <w:ins w:id="3" w:author="ERCOT" w:date="2026-01-27T15:55:00Z" w16du:dateUtc="2026-01-27T21:55:00Z">
        <w:r w:rsidR="00916F70">
          <w:rPr>
            <w:szCs w:val="20"/>
          </w:rPr>
          <w:t>ERCOT shall post the Annual</w:t>
        </w:r>
        <w:r w:rsidR="006D764E">
          <w:rPr>
            <w:szCs w:val="20"/>
          </w:rPr>
          <w:t xml:space="preserve"> </w:t>
        </w:r>
      </w:ins>
      <w:ins w:id="4" w:author="ERCOT" w:date="2026-01-27T15:56:00Z" w16du:dateUtc="2026-01-27T21:56:00Z">
        <w:r w:rsidR="006D764E">
          <w:rPr>
            <w:szCs w:val="20"/>
          </w:rPr>
          <w:t>Planning Model Data Submittal</w:t>
        </w:r>
      </w:ins>
      <w:r w:rsidRPr="00391DC2">
        <w:rPr>
          <w:szCs w:val="20"/>
        </w:rPr>
        <w:t xml:space="preserve"> schedule for posting all steady-state base cases </w:t>
      </w:r>
      <w:del w:id="5" w:author="ERCOT" w:date="2026-01-27T15:56:00Z" w16du:dateUtc="2026-01-27T21:56:00Z">
        <w:r w:rsidRPr="00391DC2" w:rsidDel="006D764E">
          <w:rPr>
            <w:szCs w:val="20"/>
          </w:rPr>
          <w:delText xml:space="preserve">shall be made available </w:delText>
        </w:r>
      </w:del>
      <w:r w:rsidRPr="00391DC2">
        <w:rPr>
          <w:szCs w:val="20"/>
        </w:rPr>
        <w:t xml:space="preserve">on the </w:t>
      </w:r>
      <w:del w:id="6" w:author="ERCOT" w:date="2026-01-27T15:56:00Z" w16du:dateUtc="2026-01-27T21:56:00Z">
        <w:r w:rsidRPr="00391DC2" w:rsidDel="006D764E">
          <w:rPr>
            <w:szCs w:val="20"/>
          </w:rPr>
          <w:delText>MIS Secure Area</w:delText>
        </w:r>
      </w:del>
      <w:ins w:id="7" w:author="ERCOT" w:date="2026-01-27T15:57:00Z" w16du:dateUtc="2026-01-27T21:57:00Z">
        <w:r w:rsidR="006D764E">
          <w:rPr>
            <w:szCs w:val="20"/>
          </w:rPr>
          <w:t>ERCOT website</w:t>
        </w:r>
      </w:ins>
      <w:r w:rsidRPr="00391DC2">
        <w:rPr>
          <w:szCs w:val="20"/>
        </w:rPr>
        <w:t>.</w:t>
      </w:r>
      <w:r w:rsidRPr="00391DC2" w:rsidDel="000212D4">
        <w:rPr>
          <w:szCs w:val="20"/>
        </w:rPr>
        <w:t xml:space="preserve"> </w:t>
      </w:r>
    </w:p>
    <w:p w14:paraId="179091DC" w14:textId="77777777" w:rsidR="00014FEA" w:rsidRPr="00391DC2" w:rsidRDefault="00014FEA" w:rsidP="00014FEA">
      <w:pPr>
        <w:spacing w:after="240"/>
        <w:ind w:left="720" w:hanging="720"/>
        <w:rPr>
          <w:szCs w:val="20"/>
        </w:rPr>
      </w:pPr>
      <w:r w:rsidRPr="00391DC2">
        <w:rPr>
          <w:szCs w:val="20"/>
        </w:rPr>
        <w:t>(2)</w:t>
      </w:r>
      <w:r w:rsidRPr="00391DC2">
        <w:rPr>
          <w:szCs w:val="20"/>
        </w:rPr>
        <w:tab/>
        <w:t xml:space="preserve">Transmission Service Providers (TSPs) and ERCOT shall develop </w:t>
      </w:r>
      <w:proofErr w:type="gramStart"/>
      <w:r w:rsidRPr="00391DC2">
        <w:rPr>
          <w:szCs w:val="20"/>
        </w:rPr>
        <w:t>the steady</w:t>
      </w:r>
      <w:proofErr w:type="gramEnd"/>
      <w:r w:rsidRPr="00391DC2">
        <w:rPr>
          <w:szCs w:val="20"/>
        </w:rPr>
        <w:t xml:space="preserve">-state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20386E6E" w14:textId="77777777" w:rsidR="00014FEA" w:rsidRPr="00391DC2" w:rsidRDefault="00014FEA" w:rsidP="00014FEA">
      <w:pPr>
        <w:spacing w:after="240"/>
        <w:ind w:left="1440" w:hanging="720"/>
        <w:rPr>
          <w:szCs w:val="20"/>
        </w:rPr>
      </w:pPr>
      <w:r w:rsidRPr="00391DC2">
        <w:rPr>
          <w:szCs w:val="20"/>
        </w:rPr>
        <w:t>(</w:t>
      </w:r>
      <w:r>
        <w:rPr>
          <w:szCs w:val="20"/>
        </w:rPr>
        <w:t>a</w:t>
      </w:r>
      <w:r w:rsidRPr="00391DC2">
        <w:rPr>
          <w:szCs w:val="20"/>
        </w:rPr>
        <w:t>)</w:t>
      </w:r>
      <w:r w:rsidRPr="00391DC2">
        <w:rPr>
          <w:szCs w:val="20"/>
        </w:rPr>
        <w:tab/>
        <w:t>Additional detailed modeling may be added to the converted Network Operations Model for planning purposes.</w:t>
      </w:r>
    </w:p>
    <w:p w14:paraId="2FF12CB5" w14:textId="77777777" w:rsidR="00014FEA" w:rsidRPr="00391DC2" w:rsidRDefault="00014FEA" w:rsidP="00014FEA">
      <w:pPr>
        <w:spacing w:after="240"/>
        <w:ind w:left="1440" w:hanging="720"/>
        <w:rPr>
          <w:szCs w:val="20"/>
        </w:rPr>
      </w:pPr>
      <w:r w:rsidRPr="00391DC2">
        <w:rPr>
          <w:szCs w:val="20"/>
        </w:rPr>
        <w:t>(</w:t>
      </w:r>
      <w:r>
        <w:rPr>
          <w:szCs w:val="20"/>
        </w:rPr>
        <w:t>b</w:t>
      </w:r>
      <w:r w:rsidRPr="00391DC2">
        <w:rPr>
          <w:szCs w:val="20"/>
        </w:rPr>
        <w:t>)</w:t>
      </w:r>
      <w:r w:rsidRPr="00391DC2">
        <w:rPr>
          <w:szCs w:val="20"/>
        </w:rPr>
        <w:tab/>
        <w:t xml:space="preserve">Future projects are added to the converted Network Operations Model that do not exist in the Network Operations Model past the model build date used to extract a snapshot from the Network Operations Model. </w:t>
      </w:r>
    </w:p>
    <w:p w14:paraId="524CDED0" w14:textId="77777777" w:rsidR="00014FEA" w:rsidRPr="00391DC2" w:rsidRDefault="00014FEA" w:rsidP="00014FEA">
      <w:pPr>
        <w:spacing w:after="240"/>
        <w:ind w:left="720" w:hanging="720"/>
        <w:rPr>
          <w:szCs w:val="20"/>
        </w:rPr>
      </w:pPr>
      <w:r w:rsidRPr="00391DC2">
        <w:rPr>
          <w:szCs w:val="20"/>
        </w:rPr>
        <w:t>(3)</w:t>
      </w:r>
      <w:r w:rsidRPr="00391DC2">
        <w:rPr>
          <w:szCs w:val="20"/>
        </w:rPr>
        <w:tab/>
        <w:t>Using the Network Model Management System (NMMS), ERCOT and TSPs shall create steady</w:t>
      </w:r>
      <w:r>
        <w:rPr>
          <w:szCs w:val="20"/>
        </w:rPr>
        <w:t>-</w:t>
      </w:r>
      <w:r w:rsidRPr="00391DC2">
        <w:rPr>
          <w:szCs w:val="20"/>
        </w:rPr>
        <w:t>state models that represent current and planned system conditions from the following data elements:</w:t>
      </w:r>
    </w:p>
    <w:p w14:paraId="6A0CC134" w14:textId="77777777" w:rsidR="00014FEA" w:rsidRPr="00383D40" w:rsidRDefault="00014FEA" w:rsidP="00014FEA">
      <w:pPr>
        <w:spacing w:after="240"/>
        <w:ind w:left="1440" w:hanging="720"/>
        <w:rPr>
          <w:szCs w:val="20"/>
        </w:rPr>
      </w:pPr>
      <w:r w:rsidRPr="00391DC2">
        <w:rPr>
          <w:szCs w:val="20"/>
        </w:rPr>
        <w:t>(a)</w:t>
      </w:r>
      <w:r w:rsidRPr="00391DC2">
        <w:rPr>
          <w:szCs w:val="20"/>
        </w:rPr>
        <w:tab/>
        <w:t xml:space="preserve">Each TSP, or its Designated Agent, shall provide its respective transmission </w:t>
      </w:r>
      <w:r w:rsidRPr="00383D40">
        <w:rPr>
          <w:szCs w:val="20"/>
        </w:rPr>
        <w:t xml:space="preserve">network steady-state model data, including </w:t>
      </w:r>
      <w:r>
        <w:rPr>
          <w:szCs w:val="20"/>
        </w:rPr>
        <w:t>l</w:t>
      </w:r>
      <w:r w:rsidRPr="00383D40">
        <w:rPr>
          <w:szCs w:val="20"/>
        </w:rPr>
        <w:t>oad data.</w:t>
      </w:r>
    </w:p>
    <w:p w14:paraId="065CDA76" w14:textId="77777777" w:rsidR="00014FEA" w:rsidRPr="00383D40" w:rsidRDefault="00014FEA" w:rsidP="00014FEA">
      <w:pPr>
        <w:spacing w:after="240"/>
        <w:ind w:left="1440" w:hanging="720"/>
        <w:rPr>
          <w:color w:val="000000"/>
        </w:rPr>
      </w:pPr>
      <w:r w:rsidRPr="00383D40">
        <w:rPr>
          <w:szCs w:val="20"/>
        </w:rPr>
        <w:t>(b)</w:t>
      </w:r>
      <w:r w:rsidRPr="00383D40">
        <w:rPr>
          <w:szCs w:val="20"/>
        </w:rPr>
        <w:tab/>
      </w:r>
      <w:r w:rsidRPr="00383D40">
        <w:rPr>
          <w:color w:val="000000"/>
        </w:rPr>
        <w:t xml:space="preserve">Each TSP, or its Designated Agent, shall not include the impact of energy sources connected to the Distribution System that are registered with ERCOT and </w:t>
      </w:r>
      <w:r w:rsidRPr="00383D40">
        <w:rPr>
          <w:color w:val="000000"/>
        </w:rPr>
        <w:lastRenderedPageBreak/>
        <w:t xml:space="preserve">required to provide telemetry including, but not limited to, Distribution Generation Resources (DGRs), Distribution Energy Storage Resources (DESRs), or Settlement Only Distribution Generators (SODGs) in its submitted Load data as negative </w:t>
      </w:r>
      <w:r>
        <w:rPr>
          <w:color w:val="000000"/>
        </w:rPr>
        <w:t>l</w:t>
      </w:r>
      <w:r w:rsidRPr="00383D40">
        <w:rPr>
          <w:color w:val="000000"/>
        </w:rPr>
        <w:t xml:space="preserve">oads or as embedded reductions in the submitted </w:t>
      </w:r>
      <w:r>
        <w:rPr>
          <w:color w:val="000000"/>
        </w:rPr>
        <w:t>l</w:t>
      </w:r>
      <w:r w:rsidRPr="00383D40">
        <w:rPr>
          <w:color w:val="000000"/>
        </w:rPr>
        <w:t>oad forecast.</w:t>
      </w:r>
    </w:p>
    <w:p w14:paraId="333589EE" w14:textId="77777777" w:rsidR="00014FEA" w:rsidRPr="00521B93" w:rsidRDefault="00014FEA" w:rsidP="00014FEA">
      <w:pPr>
        <w:spacing w:after="240"/>
        <w:ind w:left="1440" w:hanging="720"/>
        <w:rPr>
          <w:color w:val="000000"/>
          <w:szCs w:val="20"/>
        </w:rPr>
      </w:pPr>
      <w:r w:rsidRPr="00383D40">
        <w:rPr>
          <w:szCs w:val="20"/>
        </w:rPr>
        <w:t>(c)</w:t>
      </w:r>
      <w:r w:rsidRPr="00383D40">
        <w:rPr>
          <w:szCs w:val="20"/>
        </w:rPr>
        <w:tab/>
      </w:r>
      <w:r w:rsidRPr="00383D40">
        <w:rPr>
          <w:color w:val="000000"/>
        </w:rPr>
        <w:t xml:space="preserve">Each TSP, or its Designated Agent, shall include the impact of energy sources connected to the Distribution System that are not registered with ERCOT </w:t>
      </w:r>
      <w:r w:rsidRPr="00383D40">
        <w:rPr>
          <w:color w:val="000000"/>
          <w:szCs w:val="20"/>
        </w:rPr>
        <w:t>in its submitted Load data.  The methodology used shall be consistent across all TSPs and described in the ERCOT Steady State Working Group Procedure Manual.</w:t>
      </w:r>
      <w:r w:rsidRPr="00521B93">
        <w:rPr>
          <w:color w:val="000000"/>
          <w:szCs w:val="20"/>
        </w:rPr>
        <w:t xml:space="preserve"> </w:t>
      </w:r>
    </w:p>
    <w:p w14:paraId="27F9379E" w14:textId="77777777" w:rsidR="00014FEA" w:rsidRPr="00383D40" w:rsidRDefault="00014FEA" w:rsidP="00014FEA">
      <w:pPr>
        <w:spacing w:after="240"/>
        <w:ind w:left="1440" w:hanging="720"/>
        <w:rPr>
          <w:szCs w:val="20"/>
        </w:rPr>
      </w:pPr>
      <w:proofErr w:type="gramStart"/>
      <w:r w:rsidRPr="00391DC2">
        <w:rPr>
          <w:szCs w:val="20"/>
        </w:rPr>
        <w:t>(</w:t>
      </w:r>
      <w:r>
        <w:rPr>
          <w:szCs w:val="20"/>
        </w:rPr>
        <w:t>d</w:t>
      </w:r>
      <w:r w:rsidRPr="00391DC2">
        <w:rPr>
          <w:szCs w:val="20"/>
        </w:rPr>
        <w:t>)</w:t>
      </w:r>
      <w:r w:rsidRPr="00391DC2">
        <w:rPr>
          <w:szCs w:val="20"/>
        </w:rPr>
        <w:tab/>
        <w:t>ERCOT</w:t>
      </w:r>
      <w:proofErr w:type="gramEnd"/>
      <w:r w:rsidRPr="00391DC2">
        <w:rPr>
          <w:szCs w:val="20"/>
        </w:rPr>
        <w:t xml:space="preserve"> shall utilize the latest available Resource Entity and Private Use Network model data submitted to ERCOT by the Resource Entity and the Private Use </w:t>
      </w:r>
      <w:r w:rsidRPr="00383D40">
        <w:rPr>
          <w:szCs w:val="20"/>
        </w:rPr>
        <w:t>Network owners through the Resource Registration process for Resource Entities.</w:t>
      </w:r>
    </w:p>
    <w:p w14:paraId="1ED77F2B" w14:textId="77777777" w:rsidR="00014FEA" w:rsidRPr="00391DC2" w:rsidRDefault="00014FEA" w:rsidP="00014FEA">
      <w:pPr>
        <w:spacing w:after="240"/>
        <w:ind w:left="1440" w:hanging="720"/>
        <w:rPr>
          <w:szCs w:val="20"/>
        </w:rPr>
      </w:pPr>
      <w:r w:rsidRPr="00391DC2">
        <w:rPr>
          <w:szCs w:val="20"/>
        </w:rPr>
        <w:t>(</w:t>
      </w:r>
      <w:r>
        <w:rPr>
          <w:szCs w:val="20"/>
        </w:rPr>
        <w:t>e</w:t>
      </w:r>
      <w:r w:rsidRPr="00391DC2">
        <w:rPr>
          <w:szCs w:val="20"/>
        </w:rPr>
        <w:t>)</w:t>
      </w:r>
      <w:r w:rsidRPr="00391DC2">
        <w:rPr>
          <w:szCs w:val="20"/>
        </w:rPr>
        <w:tab/>
      </w:r>
      <w:r>
        <w:t>ERCOT shall utilize proposed Generation Resource and Energy Storage Resource (ESR) model data provided by the Interconnecting Entity (IE) during the generation interconnection process in accordance with Section 5, Generator Interconnection or Modification</w:t>
      </w:r>
      <w:r w:rsidRPr="00391DC2">
        <w:rPr>
          <w:szCs w:val="20"/>
        </w:rPr>
        <w:t xml:space="preserve">.  </w:t>
      </w:r>
    </w:p>
    <w:p w14:paraId="4C365522" w14:textId="77777777" w:rsidR="00014FEA" w:rsidRPr="00391DC2" w:rsidRDefault="00014FEA" w:rsidP="00014FEA">
      <w:pPr>
        <w:spacing w:after="240"/>
        <w:ind w:left="1440" w:hanging="720"/>
        <w:rPr>
          <w:szCs w:val="20"/>
        </w:rPr>
      </w:pPr>
      <w:r w:rsidRPr="00391DC2">
        <w:rPr>
          <w:szCs w:val="20"/>
        </w:rPr>
        <w:t>(</w:t>
      </w:r>
      <w:r>
        <w:rPr>
          <w:szCs w:val="20"/>
        </w:rPr>
        <w:t>f</w:t>
      </w:r>
      <w:r w:rsidRPr="00391DC2">
        <w:rPr>
          <w:szCs w:val="20"/>
        </w:rPr>
        <w:t>)</w:t>
      </w:r>
      <w:r w:rsidRPr="00391DC2">
        <w:rPr>
          <w:szCs w:val="20"/>
        </w:rPr>
        <w:tab/>
        <w:t xml:space="preserve">ERCOT shall determine the operating state of Generation Resources </w:t>
      </w:r>
      <w:r>
        <w:rPr>
          <w:szCs w:val="20"/>
        </w:rPr>
        <w:t xml:space="preserve">and ESRs </w:t>
      </w:r>
      <w:r w:rsidRPr="00391DC2">
        <w:rPr>
          <w:szCs w:val="20"/>
        </w:rPr>
        <w:t>(MW, MVA</w:t>
      </w:r>
      <w:r>
        <w:rPr>
          <w:szCs w:val="20"/>
        </w:rPr>
        <w:t>r</w:t>
      </w:r>
      <w:r w:rsidRPr="00391DC2">
        <w:rPr>
          <w:szCs w:val="20"/>
        </w:rPr>
        <w:t xml:space="preserve">) using a </w:t>
      </w:r>
      <w:r>
        <w:rPr>
          <w:szCs w:val="20"/>
        </w:rPr>
        <w:t>s</w:t>
      </w:r>
      <w:r w:rsidRPr="00391DC2">
        <w:rPr>
          <w:szCs w:val="20"/>
        </w:rPr>
        <w:t>ecurity-</w:t>
      </w:r>
      <w:r>
        <w:rPr>
          <w:szCs w:val="20"/>
        </w:rPr>
        <w:t>c</w:t>
      </w:r>
      <w:r w:rsidRPr="00391DC2">
        <w:rPr>
          <w:szCs w:val="20"/>
        </w:rPr>
        <w:t xml:space="preserve">onstrained </w:t>
      </w:r>
      <w:r>
        <w:rPr>
          <w:szCs w:val="20"/>
        </w:rPr>
        <w:t>e</w:t>
      </w:r>
      <w:r w:rsidRPr="00391DC2">
        <w:rPr>
          <w:szCs w:val="20"/>
        </w:rPr>
        <w:t xml:space="preserve">conomic </w:t>
      </w:r>
      <w:r>
        <w:rPr>
          <w:szCs w:val="20"/>
        </w:rPr>
        <w:t>d</w:t>
      </w:r>
      <w:r w:rsidRPr="00391DC2">
        <w:rPr>
          <w:szCs w:val="20"/>
        </w:rPr>
        <w:t>ispatch</w:t>
      </w:r>
      <w:r>
        <w:rPr>
          <w:szCs w:val="20"/>
        </w:rPr>
        <w:t xml:space="preserve"> </w:t>
      </w:r>
      <w:r w:rsidRPr="00391DC2">
        <w:rPr>
          <w:szCs w:val="20"/>
        </w:rPr>
        <w:t>tool.</w:t>
      </w:r>
    </w:p>
    <w:p w14:paraId="172A0192" w14:textId="5BC839F7" w:rsidR="00014FEA" w:rsidRPr="00014FEA" w:rsidRDefault="00014FEA" w:rsidP="00014FEA">
      <w:pPr>
        <w:spacing w:after="240"/>
        <w:ind w:left="1440" w:hanging="720"/>
        <w:rPr>
          <w:szCs w:val="20"/>
        </w:rPr>
      </w:pPr>
      <w:r w:rsidRPr="00391DC2">
        <w:rPr>
          <w:szCs w:val="20"/>
        </w:rPr>
        <w:t>(</w:t>
      </w:r>
      <w:r>
        <w:rPr>
          <w:szCs w:val="20"/>
        </w:rPr>
        <w:t>g</w:t>
      </w:r>
      <w:r w:rsidRPr="00391DC2">
        <w:rPr>
          <w:szCs w:val="20"/>
        </w:rPr>
        <w:t>)</w:t>
      </w:r>
      <w:r w:rsidRPr="00391DC2">
        <w:rPr>
          <w:szCs w:val="20"/>
        </w:rPr>
        <w:tab/>
        <w:t>ERCOT shall determine the import/export levels of asynchronous transmission interconnections based on historical data.</w:t>
      </w:r>
    </w:p>
    <w:p w14:paraId="27944ADF" w14:textId="77777777" w:rsidR="00014FEA" w:rsidRDefault="00014FEA" w:rsidP="00014FEA">
      <w:pPr>
        <w:pStyle w:val="H2"/>
      </w:pPr>
      <w:bookmarkStart w:id="8" w:name="_Toc216097892"/>
      <w:r w:rsidRPr="000E0F1C">
        <w:t>6.</w:t>
      </w:r>
      <w:r>
        <w:t>7</w:t>
      </w:r>
      <w:r w:rsidRPr="000E0F1C">
        <w:tab/>
      </w:r>
      <w:r>
        <w:t>Data Dictionary</w:t>
      </w:r>
      <w:bookmarkEnd w:id="8"/>
    </w:p>
    <w:p w14:paraId="7F091324" w14:textId="77777777" w:rsidR="00014FEA" w:rsidRPr="004E53FD" w:rsidRDefault="00014FEA" w:rsidP="00014FEA">
      <w:pPr>
        <w:pStyle w:val="BodyTextNumbered"/>
        <w:rPr>
          <w:iCs w:val="0"/>
        </w:rPr>
      </w:pPr>
      <w:r w:rsidRPr="004E53FD">
        <w:rPr>
          <w:iCs w:val="0"/>
        </w:rPr>
        <w:t>(1)</w:t>
      </w:r>
      <w:r w:rsidRPr="004E53FD">
        <w:rPr>
          <w:iCs w:val="0"/>
        </w:rPr>
        <w:tab/>
        <w:t xml:space="preserve">The Data Dictionary provides additional bus data that is not included in the </w:t>
      </w:r>
      <w:r>
        <w:rPr>
          <w:iCs w:val="0"/>
          <w:lang w:val="en-US"/>
        </w:rPr>
        <w:t>steady-state</w:t>
      </w:r>
      <w:r w:rsidRPr="004E53FD">
        <w:rPr>
          <w:iCs w:val="0"/>
        </w:rPr>
        <w:t xml:space="preserve"> </w:t>
      </w:r>
      <w:r>
        <w:rPr>
          <w:iCs w:val="0"/>
          <w:lang w:val="en-US"/>
        </w:rPr>
        <w:t xml:space="preserve">base </w:t>
      </w:r>
      <w:r w:rsidRPr="004E53FD">
        <w:rPr>
          <w:iCs w:val="0"/>
        </w:rPr>
        <w:t xml:space="preserve">cases or network model data.  The </w:t>
      </w:r>
      <w:r>
        <w:rPr>
          <w:iCs w:val="0"/>
          <w:lang w:val="en-US"/>
        </w:rPr>
        <w:t xml:space="preserve">ERCOT </w:t>
      </w:r>
      <w:r w:rsidRPr="004E53FD">
        <w:rPr>
          <w:iCs w:val="0"/>
        </w:rPr>
        <w:t xml:space="preserve">Steady State Working Group Procedure Manual defines the requirements for the planning portion of the Data Dictionary.  </w:t>
      </w:r>
    </w:p>
    <w:p w14:paraId="1A304CE2" w14:textId="77777777" w:rsidR="00014FEA" w:rsidRPr="004E53FD" w:rsidRDefault="00014FEA" w:rsidP="00014FEA">
      <w:pPr>
        <w:pStyle w:val="BodyTextNumbered"/>
        <w:rPr>
          <w:iCs w:val="0"/>
        </w:rPr>
      </w:pPr>
      <w:r w:rsidRPr="004E53FD">
        <w:rPr>
          <w:iCs w:val="0"/>
        </w:rPr>
        <w:t>(2)</w:t>
      </w:r>
      <w:r w:rsidRPr="004E53FD">
        <w:rPr>
          <w:iCs w:val="0"/>
        </w:rPr>
        <w:tab/>
        <w:t xml:space="preserve">The following items pertain to data updates: </w:t>
      </w:r>
      <w:r w:rsidRPr="004E53FD" w:rsidDel="00AE2EB2">
        <w:rPr>
          <w:iCs w:val="0"/>
        </w:rPr>
        <w:t xml:space="preserve"> </w:t>
      </w:r>
    </w:p>
    <w:p w14:paraId="4A0236DE" w14:textId="77777777" w:rsidR="00014FEA" w:rsidRPr="007F7012" w:rsidRDefault="00014FEA" w:rsidP="00014FEA">
      <w:pPr>
        <w:pStyle w:val="List"/>
        <w:ind w:left="1440"/>
      </w:pPr>
      <w:r w:rsidRPr="00272774">
        <w:t>(a)</w:t>
      </w:r>
      <w:r w:rsidRPr="00272774">
        <w:tab/>
      </w:r>
      <w:r w:rsidRPr="00714829">
        <w:t xml:space="preserve">Transmission Service Providers (TSPs) </w:t>
      </w:r>
      <w:r w:rsidRPr="00272774">
        <w:t xml:space="preserve">shall submit all pertinent </w:t>
      </w:r>
      <w:r w:rsidRPr="00714829">
        <w:t xml:space="preserve">Data Dictionary </w:t>
      </w:r>
      <w:r w:rsidRPr="00272774">
        <w:t xml:space="preserve">data for each bus in its transmission system for </w:t>
      </w:r>
      <w:r>
        <w:t>Steady State Working Group (</w:t>
      </w:r>
      <w:r w:rsidRPr="00272774">
        <w:t>SSWG</w:t>
      </w:r>
      <w:r>
        <w:t>)</w:t>
      </w:r>
      <w:r w:rsidRPr="00272774">
        <w:t xml:space="preserve"> models as specified in the </w:t>
      </w:r>
      <w:r>
        <w:t xml:space="preserve">ERCOT </w:t>
      </w:r>
      <w:r w:rsidRPr="00272774">
        <w:t xml:space="preserve">Steady State Working Group </w:t>
      </w:r>
      <w:r w:rsidRPr="00E35F0E">
        <w:t>Procedure</w:t>
      </w:r>
      <w:r w:rsidRPr="00272774">
        <w:t xml:space="preserve"> Manual.</w:t>
      </w:r>
    </w:p>
    <w:p w14:paraId="51FFC866" w14:textId="77777777" w:rsidR="00014FEA" w:rsidRPr="00272774" w:rsidRDefault="00014FEA" w:rsidP="00014FEA">
      <w:pPr>
        <w:pStyle w:val="List"/>
        <w:ind w:left="1440"/>
      </w:pPr>
      <w:r w:rsidRPr="007F7012">
        <w:t>(b)</w:t>
      </w:r>
      <w:r w:rsidRPr="007F7012">
        <w:tab/>
        <w:t>ERCOT shall provide pertinent Resource Entity data for the Data Dictionary.</w:t>
      </w:r>
    </w:p>
    <w:p w14:paraId="5CB7E485" w14:textId="77777777" w:rsidR="00014FEA" w:rsidRPr="00272774" w:rsidRDefault="00014FEA" w:rsidP="00014FEA">
      <w:pPr>
        <w:pStyle w:val="List"/>
        <w:ind w:left="1440"/>
      </w:pPr>
      <w:r w:rsidRPr="00272774">
        <w:t>(</w:t>
      </w:r>
      <w:r w:rsidRPr="00CC0EF5">
        <w:t>c</w:t>
      </w:r>
      <w:r w:rsidRPr="00272774">
        <w:t>)</w:t>
      </w:r>
      <w:r w:rsidRPr="00272774">
        <w:tab/>
      </w:r>
      <w:r w:rsidRPr="00D16E1E">
        <w:t xml:space="preserve">Interim information is provided pursuant to Section 6.4.1, Transmission Project </w:t>
      </w:r>
      <w:r>
        <w:t xml:space="preserve">and </w:t>
      </w:r>
      <w:r w:rsidRPr="00D16E1E">
        <w:t xml:space="preserve">Information Tracking Report.  TSPs </w:t>
      </w:r>
      <w:r w:rsidRPr="00272774">
        <w:t>may revise bus data for the Data Dictionary as necessary to reflect changes.</w:t>
      </w:r>
    </w:p>
    <w:p w14:paraId="15C698A3" w14:textId="02479AD5" w:rsidR="00014FEA" w:rsidRDefault="00014FEA" w:rsidP="00014FEA">
      <w:pPr>
        <w:pStyle w:val="BodyTextNumbered"/>
        <w:rPr>
          <w:iCs w:val="0"/>
          <w:lang w:val="en-US"/>
        </w:rPr>
      </w:pPr>
      <w:r w:rsidRPr="004E53FD">
        <w:rPr>
          <w:iCs w:val="0"/>
        </w:rPr>
        <w:t>(3)</w:t>
      </w:r>
      <w:r w:rsidRPr="004E53FD">
        <w:rPr>
          <w:iCs w:val="0"/>
        </w:rPr>
        <w:tab/>
        <w:t xml:space="preserve">ERCOT shall make available a copy of the </w:t>
      </w:r>
      <w:r w:rsidRPr="00C44E97">
        <w:rPr>
          <w:iCs w:val="0"/>
        </w:rPr>
        <w:t xml:space="preserve">ERCOT Steady State Planning </w:t>
      </w:r>
      <w:r w:rsidRPr="004E53FD">
        <w:rPr>
          <w:iCs w:val="0"/>
        </w:rPr>
        <w:t xml:space="preserve">Data Dictionary </w:t>
      </w:r>
      <w:r w:rsidRPr="00C44E97">
        <w:rPr>
          <w:iCs w:val="0"/>
        </w:rPr>
        <w:t xml:space="preserve">and contingency files </w:t>
      </w:r>
      <w:r w:rsidRPr="004E53FD">
        <w:rPr>
          <w:iCs w:val="0"/>
        </w:rPr>
        <w:t xml:space="preserve">on the </w:t>
      </w:r>
      <w:r w:rsidRPr="00C44E97">
        <w:rPr>
          <w:iCs w:val="0"/>
        </w:rPr>
        <w:t>Market Information System (MIS)</w:t>
      </w:r>
      <w:r w:rsidRPr="004E53FD">
        <w:rPr>
          <w:iCs w:val="0"/>
        </w:rPr>
        <w:t xml:space="preserve"> </w:t>
      </w:r>
      <w:r w:rsidRPr="00C44E97">
        <w:rPr>
          <w:iCs w:val="0"/>
        </w:rPr>
        <w:t xml:space="preserve">Secure Area </w:t>
      </w:r>
      <w:r w:rsidRPr="004E53FD">
        <w:rPr>
          <w:iCs w:val="0"/>
        </w:rPr>
        <w:t xml:space="preserve">per the </w:t>
      </w:r>
      <w:r>
        <w:rPr>
          <w:iCs w:val="0"/>
          <w:lang w:val="en-US"/>
        </w:rPr>
        <w:t xml:space="preserve">ERCOT </w:t>
      </w:r>
      <w:r w:rsidRPr="004E53FD">
        <w:rPr>
          <w:iCs w:val="0"/>
        </w:rPr>
        <w:t xml:space="preserve">Steady State Working Group Procedure Manual and in accordance with </w:t>
      </w:r>
      <w:r w:rsidRPr="004E53FD">
        <w:rPr>
          <w:iCs w:val="0"/>
        </w:rPr>
        <w:lastRenderedPageBreak/>
        <w:t xml:space="preserve">the schedule posted on the </w:t>
      </w:r>
      <w:del w:id="9" w:author="ERCOT" w:date="2026-01-27T15:57:00Z" w16du:dateUtc="2026-01-27T21:57:00Z">
        <w:r w:rsidRPr="004E53FD" w:rsidDel="006D764E">
          <w:rPr>
            <w:iCs w:val="0"/>
          </w:rPr>
          <w:delText xml:space="preserve">MIS </w:delText>
        </w:r>
        <w:r w:rsidRPr="00C44E97" w:rsidDel="006D764E">
          <w:rPr>
            <w:iCs w:val="0"/>
          </w:rPr>
          <w:delText>Secure Area</w:delText>
        </w:r>
      </w:del>
      <w:ins w:id="10" w:author="ERCOT" w:date="2026-01-27T15:57:00Z" w16du:dateUtc="2026-01-27T21:57:00Z">
        <w:r w:rsidR="006D764E">
          <w:rPr>
            <w:iCs w:val="0"/>
          </w:rPr>
          <w:t>ERCOT website</w:t>
        </w:r>
      </w:ins>
      <w:r w:rsidRPr="00C44E97">
        <w:rPr>
          <w:iCs w:val="0"/>
        </w:rPr>
        <w:t xml:space="preserve"> </w:t>
      </w:r>
      <w:r w:rsidRPr="004E53FD">
        <w:rPr>
          <w:iCs w:val="0"/>
        </w:rPr>
        <w:t>for Annual Planning Model Data Submittal.</w:t>
      </w:r>
    </w:p>
    <w:bookmarkEnd w:id="1"/>
    <w:p w14:paraId="380FDF83" w14:textId="330024E6" w:rsidR="009A3772" w:rsidRPr="00BA2009" w:rsidRDefault="009A3772" w:rsidP="00014FEA"/>
    <w:sectPr w:rsidR="009A3772" w:rsidRPr="00BA2009">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046723" w14:textId="77777777" w:rsidR="007A7B1D" w:rsidRDefault="007A7B1D">
      <w:r>
        <w:separator/>
      </w:r>
    </w:p>
  </w:endnote>
  <w:endnote w:type="continuationSeparator" w:id="0">
    <w:p w14:paraId="1C7FB35D" w14:textId="77777777" w:rsidR="007A7B1D" w:rsidRDefault="007A7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3025E86A" w:rsidR="00D176CF" w:rsidRDefault="00DB059F">
    <w:pPr>
      <w:pStyle w:val="Footer"/>
      <w:tabs>
        <w:tab w:val="clear" w:pos="4320"/>
        <w:tab w:val="clear" w:pos="8640"/>
        <w:tab w:val="right" w:pos="9360"/>
      </w:tabs>
      <w:rPr>
        <w:rFonts w:ascii="Arial" w:hAnsi="Arial" w:cs="Arial"/>
        <w:sz w:val="18"/>
      </w:rPr>
    </w:pPr>
    <w:r>
      <w:rPr>
        <w:rFonts w:ascii="Arial" w:hAnsi="Arial" w:cs="Arial"/>
        <w:sz w:val="18"/>
      </w:rPr>
      <w:t>143</w:t>
    </w:r>
    <w:r w:rsidR="00972621">
      <w:rPr>
        <w:rFonts w:ascii="Arial" w:hAnsi="Arial" w:cs="Arial"/>
        <w:sz w:val="18"/>
      </w:rPr>
      <w:t xml:space="preserve">PGRR-01 </w:t>
    </w:r>
    <w:r w:rsidR="00972621" w:rsidRPr="00972621">
      <w:rPr>
        <w:rFonts w:ascii="Arial" w:hAnsi="Arial" w:cs="Arial"/>
        <w:sz w:val="18"/>
        <w:szCs w:val="18"/>
      </w:rPr>
      <w:t>Steady State Planning Schedule Posting Location Update</w:t>
    </w:r>
    <w:r w:rsidR="00972621">
      <w:rPr>
        <w:rFonts w:ascii="Arial" w:hAnsi="Arial" w:cs="Arial"/>
        <w:sz w:val="18"/>
        <w:szCs w:val="18"/>
      </w:rPr>
      <w:t xml:space="preserve"> 0</w:t>
    </w:r>
    <w:r w:rsidR="0036280E">
      <w:rPr>
        <w:rFonts w:ascii="Arial" w:hAnsi="Arial" w:cs="Arial"/>
        <w:sz w:val="18"/>
        <w:szCs w:val="18"/>
      </w:rPr>
      <w:t>2</w:t>
    </w:r>
    <w:r>
      <w:rPr>
        <w:rFonts w:ascii="Arial" w:hAnsi="Arial" w:cs="Arial"/>
        <w:sz w:val="18"/>
        <w:szCs w:val="18"/>
      </w:rPr>
      <w:t>172</w:t>
    </w:r>
    <w:r w:rsidR="00972621">
      <w:rPr>
        <w:rFonts w:ascii="Arial" w:hAnsi="Arial" w:cs="Arial"/>
        <w:sz w:val="18"/>
        <w:szCs w:val="18"/>
      </w:rPr>
      <w:t>6</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1A877" w14:textId="77777777" w:rsidR="007A7B1D" w:rsidRDefault="007A7B1D">
      <w:r>
        <w:separator/>
      </w:r>
    </w:p>
  </w:footnote>
  <w:footnote w:type="continuationSeparator" w:id="0">
    <w:p w14:paraId="2893512C" w14:textId="77777777" w:rsidR="007A7B1D" w:rsidRDefault="007A7B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77777777" w:rsidR="00D176CF" w:rsidRDefault="005E1113" w:rsidP="00CD165D">
    <w:pPr>
      <w:pStyle w:val="Header"/>
      <w:jc w:val="center"/>
      <w:rPr>
        <w:sz w:val="32"/>
      </w:rPr>
    </w:pPr>
    <w:r>
      <w:rPr>
        <w:sz w:val="32"/>
      </w:rPr>
      <w:t>Planning</w:t>
    </w:r>
    <w:r w:rsidR="00C76A2C">
      <w:rPr>
        <w:sz w:val="32"/>
      </w:rPr>
      <w:t xml:space="preserve"> Guide</w:t>
    </w:r>
    <w:r w:rsidR="00CD165D">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0"/>
  </w:num>
  <w:num w:numId="3" w16cid:durableId="1465851006">
    <w:abstractNumId w:val="11"/>
  </w:num>
  <w:num w:numId="4" w16cid:durableId="2101876533">
    <w:abstractNumId w:val="1"/>
  </w:num>
  <w:num w:numId="5" w16cid:durableId="90930211">
    <w:abstractNumId w:val="6"/>
  </w:num>
  <w:num w:numId="6" w16cid:durableId="147064057">
    <w:abstractNumId w:val="6"/>
  </w:num>
  <w:num w:numId="7" w16cid:durableId="1755010341">
    <w:abstractNumId w:val="6"/>
  </w:num>
  <w:num w:numId="8" w16cid:durableId="1467819988">
    <w:abstractNumId w:val="6"/>
  </w:num>
  <w:num w:numId="9" w16cid:durableId="2243846">
    <w:abstractNumId w:val="6"/>
  </w:num>
  <w:num w:numId="10" w16cid:durableId="1707677871">
    <w:abstractNumId w:val="6"/>
  </w:num>
  <w:num w:numId="11" w16cid:durableId="1251043373">
    <w:abstractNumId w:val="6"/>
  </w:num>
  <w:num w:numId="12" w16cid:durableId="2116292320">
    <w:abstractNumId w:val="6"/>
  </w:num>
  <w:num w:numId="13" w16cid:durableId="1336956191">
    <w:abstractNumId w:val="6"/>
  </w:num>
  <w:num w:numId="14" w16cid:durableId="2090686666">
    <w:abstractNumId w:val="3"/>
  </w:num>
  <w:num w:numId="15" w16cid:durableId="437800973">
    <w:abstractNumId w:val="5"/>
  </w:num>
  <w:num w:numId="16" w16cid:durableId="700282402">
    <w:abstractNumId w:val="8"/>
  </w:num>
  <w:num w:numId="17" w16cid:durableId="1309476948">
    <w:abstractNumId w:val="9"/>
  </w:num>
  <w:num w:numId="18" w16cid:durableId="550963706">
    <w:abstractNumId w:val="4"/>
  </w:num>
  <w:num w:numId="19" w16cid:durableId="1284192548">
    <w:abstractNumId w:val="7"/>
  </w:num>
  <w:num w:numId="20" w16cid:durableId="85684339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4FEA"/>
    <w:rsid w:val="000240D9"/>
    <w:rsid w:val="00060A5A"/>
    <w:rsid w:val="00064B44"/>
    <w:rsid w:val="000658A3"/>
    <w:rsid w:val="00067FE2"/>
    <w:rsid w:val="0007682E"/>
    <w:rsid w:val="00084D60"/>
    <w:rsid w:val="000B528C"/>
    <w:rsid w:val="000C6600"/>
    <w:rsid w:val="000D1AEB"/>
    <w:rsid w:val="000D3E64"/>
    <w:rsid w:val="000F13C5"/>
    <w:rsid w:val="00105A36"/>
    <w:rsid w:val="001313B4"/>
    <w:rsid w:val="0014546D"/>
    <w:rsid w:val="001500D9"/>
    <w:rsid w:val="001568FA"/>
    <w:rsid w:val="00156DB7"/>
    <w:rsid w:val="00157228"/>
    <w:rsid w:val="00160C3C"/>
    <w:rsid w:val="0017783C"/>
    <w:rsid w:val="00185831"/>
    <w:rsid w:val="0019314C"/>
    <w:rsid w:val="001F38F0"/>
    <w:rsid w:val="00223810"/>
    <w:rsid w:val="00237430"/>
    <w:rsid w:val="00276A99"/>
    <w:rsid w:val="00286AD9"/>
    <w:rsid w:val="00291E58"/>
    <w:rsid w:val="002927BA"/>
    <w:rsid w:val="002966F3"/>
    <w:rsid w:val="002B69F3"/>
    <w:rsid w:val="002B763A"/>
    <w:rsid w:val="002D382A"/>
    <w:rsid w:val="002F1EDD"/>
    <w:rsid w:val="002F3AB1"/>
    <w:rsid w:val="003013F2"/>
    <w:rsid w:val="0030232A"/>
    <w:rsid w:val="0030694A"/>
    <w:rsid w:val="003069F4"/>
    <w:rsid w:val="003133B5"/>
    <w:rsid w:val="00342163"/>
    <w:rsid w:val="0035501D"/>
    <w:rsid w:val="00360920"/>
    <w:rsid w:val="0036280E"/>
    <w:rsid w:val="00384709"/>
    <w:rsid w:val="00386C35"/>
    <w:rsid w:val="003A3D77"/>
    <w:rsid w:val="003A7B50"/>
    <w:rsid w:val="003B5AED"/>
    <w:rsid w:val="003C6B7B"/>
    <w:rsid w:val="003F4A63"/>
    <w:rsid w:val="003F7293"/>
    <w:rsid w:val="004067A1"/>
    <w:rsid w:val="004135BD"/>
    <w:rsid w:val="004302A4"/>
    <w:rsid w:val="00431939"/>
    <w:rsid w:val="004463BA"/>
    <w:rsid w:val="00464F19"/>
    <w:rsid w:val="004822D4"/>
    <w:rsid w:val="0049290B"/>
    <w:rsid w:val="004A4451"/>
    <w:rsid w:val="004D3958"/>
    <w:rsid w:val="005008DF"/>
    <w:rsid w:val="005045D0"/>
    <w:rsid w:val="00534C6C"/>
    <w:rsid w:val="005841C0"/>
    <w:rsid w:val="0059260F"/>
    <w:rsid w:val="005E1113"/>
    <w:rsid w:val="005E5074"/>
    <w:rsid w:val="0060716C"/>
    <w:rsid w:val="006073E9"/>
    <w:rsid w:val="00612E4F"/>
    <w:rsid w:val="00615D5E"/>
    <w:rsid w:val="00622E99"/>
    <w:rsid w:val="00625E5D"/>
    <w:rsid w:val="0066370F"/>
    <w:rsid w:val="006A0784"/>
    <w:rsid w:val="006A697B"/>
    <w:rsid w:val="006B4DDE"/>
    <w:rsid w:val="006C4C85"/>
    <w:rsid w:val="006C798F"/>
    <w:rsid w:val="006D764E"/>
    <w:rsid w:val="00743968"/>
    <w:rsid w:val="007717F2"/>
    <w:rsid w:val="00785415"/>
    <w:rsid w:val="00791CB9"/>
    <w:rsid w:val="00793130"/>
    <w:rsid w:val="007A7B1D"/>
    <w:rsid w:val="007B3233"/>
    <w:rsid w:val="007B5A42"/>
    <w:rsid w:val="007C199B"/>
    <w:rsid w:val="007D3073"/>
    <w:rsid w:val="007D64B9"/>
    <w:rsid w:val="007D72D4"/>
    <w:rsid w:val="007E0452"/>
    <w:rsid w:val="008070C0"/>
    <w:rsid w:val="00811C12"/>
    <w:rsid w:val="00834878"/>
    <w:rsid w:val="00845373"/>
    <w:rsid w:val="00845778"/>
    <w:rsid w:val="00887E28"/>
    <w:rsid w:val="008D5C3A"/>
    <w:rsid w:val="008E6DA2"/>
    <w:rsid w:val="00907B1E"/>
    <w:rsid w:val="00916F70"/>
    <w:rsid w:val="00943AFD"/>
    <w:rsid w:val="00963915"/>
    <w:rsid w:val="00963A51"/>
    <w:rsid w:val="00972621"/>
    <w:rsid w:val="00983B6E"/>
    <w:rsid w:val="00986528"/>
    <w:rsid w:val="009936F8"/>
    <w:rsid w:val="009A3772"/>
    <w:rsid w:val="009D17F0"/>
    <w:rsid w:val="009D22D1"/>
    <w:rsid w:val="009F7309"/>
    <w:rsid w:val="00A23C0E"/>
    <w:rsid w:val="00A30D0F"/>
    <w:rsid w:val="00A42796"/>
    <w:rsid w:val="00A5311D"/>
    <w:rsid w:val="00AD3B58"/>
    <w:rsid w:val="00AF56C6"/>
    <w:rsid w:val="00B032E8"/>
    <w:rsid w:val="00B120B7"/>
    <w:rsid w:val="00B36975"/>
    <w:rsid w:val="00B47D76"/>
    <w:rsid w:val="00B57F96"/>
    <w:rsid w:val="00B67892"/>
    <w:rsid w:val="00BA4D33"/>
    <w:rsid w:val="00BA5648"/>
    <w:rsid w:val="00BA6267"/>
    <w:rsid w:val="00BB50AE"/>
    <w:rsid w:val="00BC2D06"/>
    <w:rsid w:val="00C0610D"/>
    <w:rsid w:val="00C50D36"/>
    <w:rsid w:val="00C744EB"/>
    <w:rsid w:val="00C76A2C"/>
    <w:rsid w:val="00C83FA4"/>
    <w:rsid w:val="00C90702"/>
    <w:rsid w:val="00C917FF"/>
    <w:rsid w:val="00C9766A"/>
    <w:rsid w:val="00CA699C"/>
    <w:rsid w:val="00CC4F39"/>
    <w:rsid w:val="00CD06E0"/>
    <w:rsid w:val="00CD165D"/>
    <w:rsid w:val="00CD544C"/>
    <w:rsid w:val="00CE0D18"/>
    <w:rsid w:val="00CF4256"/>
    <w:rsid w:val="00D04FE8"/>
    <w:rsid w:val="00D176CF"/>
    <w:rsid w:val="00D271E3"/>
    <w:rsid w:val="00D30F69"/>
    <w:rsid w:val="00D47A80"/>
    <w:rsid w:val="00D61F38"/>
    <w:rsid w:val="00D85807"/>
    <w:rsid w:val="00D87349"/>
    <w:rsid w:val="00D91EE9"/>
    <w:rsid w:val="00D97220"/>
    <w:rsid w:val="00DB059F"/>
    <w:rsid w:val="00DC6D6A"/>
    <w:rsid w:val="00E14D47"/>
    <w:rsid w:val="00E1641C"/>
    <w:rsid w:val="00E26708"/>
    <w:rsid w:val="00E34958"/>
    <w:rsid w:val="00E37AB0"/>
    <w:rsid w:val="00E53409"/>
    <w:rsid w:val="00E71C39"/>
    <w:rsid w:val="00E73156"/>
    <w:rsid w:val="00EA56E6"/>
    <w:rsid w:val="00EC335F"/>
    <w:rsid w:val="00EC48FB"/>
    <w:rsid w:val="00ED2347"/>
    <w:rsid w:val="00EF232A"/>
    <w:rsid w:val="00F05A69"/>
    <w:rsid w:val="00F43FFD"/>
    <w:rsid w:val="00F44236"/>
    <w:rsid w:val="00F461D7"/>
    <w:rsid w:val="00F52517"/>
    <w:rsid w:val="00F6742F"/>
    <w:rsid w:val="00F7289C"/>
    <w:rsid w:val="00FA4399"/>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014FEA"/>
    <w:pPr>
      <w:ind w:left="720" w:hanging="720"/>
    </w:pPr>
    <w:rPr>
      <w:iCs/>
      <w:szCs w:val="20"/>
      <w:lang w:val="x-none" w:eastAsia="x-none"/>
    </w:rPr>
  </w:style>
  <w:style w:type="character" w:customStyle="1" w:styleId="BodyTextNumberedChar1">
    <w:name w:val="Body Text Numbered Char1"/>
    <w:link w:val="BodyTextNumbered"/>
    <w:rsid w:val="00014FEA"/>
    <w:rPr>
      <w:iCs/>
      <w:sz w:val="24"/>
      <w:lang w:val="x-none" w:eastAsia="x-none"/>
    </w:rPr>
  </w:style>
  <w:style w:type="character" w:customStyle="1" w:styleId="H2Char">
    <w:name w:val="H2 Char"/>
    <w:link w:val="H2"/>
    <w:rsid w:val="00014FEA"/>
    <w:rPr>
      <w:b/>
      <w:sz w:val="24"/>
    </w:rPr>
  </w:style>
  <w:style w:type="character" w:styleId="UnresolvedMention">
    <w:name w:val="Unresolved Mention"/>
    <w:basedOn w:val="DefaultParagraphFont"/>
    <w:uiPriority w:val="99"/>
    <w:semiHidden/>
    <w:unhideWhenUsed/>
    <w:rsid w:val="009726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43" TargetMode="Externa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5" Type="http://schemas.openxmlformats.org/officeDocument/2006/relationships/webSettings" Target="webSettings.xml"/><Relationship Id="rId15" Type="http://schemas.openxmlformats.org/officeDocument/2006/relationships/hyperlink" Target="mailto:elizabeth.morales@ercot.com" TargetMode="Externa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eric.meier@ercot.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943</TotalTime>
  <Pages>5</Pages>
  <Words>1187</Words>
  <Characters>7428</Characters>
  <Application>Microsoft Office Word</Application>
  <DocSecurity>0</DocSecurity>
  <Lines>158</Lines>
  <Paragraphs>76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8539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Elizabeth Morales</cp:lastModifiedBy>
  <cp:revision>4</cp:revision>
  <cp:lastPrinted>2013-11-15T22:11:00Z</cp:lastPrinted>
  <dcterms:created xsi:type="dcterms:W3CDTF">2026-02-17T22:13:00Z</dcterms:created>
  <dcterms:modified xsi:type="dcterms:W3CDTF">2026-02-18T19:15:00Z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